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3388628"/>
      <w:bookmarkStart w:id="1" w:name="_GoBack"/>
      <w:bookmarkEnd w:id="1"/>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930869" w:rsidP="00E432E1">
      <w:pPr>
        <w:spacing w:after="200"/>
        <w:jc w:val="center"/>
        <w:rPr>
          <w:rFonts w:cs="Times New Roman"/>
        </w:rPr>
      </w:pPr>
      <w:r>
        <w:rPr>
          <w:rFonts w:cs="Times New Roman"/>
          <w:noProof/>
          <w:lang w:eastAsia="pl-PL"/>
        </w:rPr>
        <w:drawing>
          <wp:inline distT="0" distB="0" distL="0" distR="0">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57162D">
        <w:rPr>
          <w:rFonts w:cs="Times New Roman"/>
        </w:rPr>
        <w:t>5</w:t>
      </w:r>
      <w:r w:rsidR="003B2654">
        <w:rPr>
          <w:rFonts w:cs="Times New Roman"/>
        </w:rPr>
        <w:t>4</w:t>
      </w:r>
      <w:r w:rsidR="005E1E0C" w:rsidRPr="00C96E68">
        <w:rPr>
          <w:rFonts w:cs="Times New Roman"/>
        </w:rPr>
        <w:t>.</w:t>
      </w:r>
      <w:r w:rsidR="00DF0700">
        <w:rPr>
          <w:rFonts w:cs="Times New Roman"/>
        </w:rPr>
        <w:t>0</w:t>
      </w:r>
      <w:r w:rsidR="00976774">
        <w:rPr>
          <w:rFonts w:cs="Times New Roman"/>
        </w:rPr>
        <w:t xml:space="preserve"> </w:t>
      </w:r>
      <w:r w:rsidR="000A12DA">
        <w:rPr>
          <w:rFonts w:cs="Times New Roman"/>
        </w:rPr>
        <w:t>10</w:t>
      </w:r>
      <w:r w:rsidR="003B2654">
        <w:rPr>
          <w:rFonts w:cs="Times New Roman"/>
        </w:rPr>
        <w:t xml:space="preserve"> marca</w:t>
      </w:r>
      <w:r w:rsidR="00386260">
        <w:rPr>
          <w:rFonts w:cs="Times New Roman"/>
        </w:rPr>
        <w:t xml:space="preserve"> </w:t>
      </w:r>
      <w:r w:rsidR="00986D1F">
        <w:rPr>
          <w:rFonts w:cs="Times New Roman"/>
        </w:rPr>
        <w:t>202</w:t>
      </w:r>
      <w:r w:rsidR="006F60DA">
        <w:rPr>
          <w:rFonts w:cs="Times New Roman"/>
        </w:rPr>
        <w:t>1</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2EA6B717" wp14:editId="4CCAB2E3">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anchor>
        </w:drawing>
      </w:r>
    </w:p>
    <w:p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CC6466">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Pr>
            <w:noProof/>
            <w:webHidden/>
          </w:rPr>
          <w:fldChar w:fldCharType="begin"/>
        </w:r>
        <w:r w:rsidR="007054D9">
          <w:rPr>
            <w:noProof/>
            <w:webHidden/>
          </w:rPr>
          <w:instrText xml:space="preserve"> PAGEREF _Toc53388628 \h </w:instrText>
        </w:r>
        <w:r>
          <w:rPr>
            <w:noProof/>
            <w:webHidden/>
          </w:rPr>
        </w:r>
        <w:r>
          <w:rPr>
            <w:noProof/>
            <w:webHidden/>
          </w:rPr>
          <w:fldChar w:fldCharType="separate"/>
        </w:r>
        <w:r w:rsidR="007054D9">
          <w:rPr>
            <w:noProof/>
            <w:webHidden/>
          </w:rPr>
          <w:t>1</w:t>
        </w:r>
        <w:r>
          <w:rPr>
            <w:noProof/>
            <w:webHidden/>
          </w:rPr>
          <w:fldChar w:fldCharType="end"/>
        </w:r>
      </w:hyperlink>
    </w:p>
    <w:p w:rsidR="007054D9" w:rsidRDefault="004D0296">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CC6466">
          <w:rPr>
            <w:noProof/>
            <w:webHidden/>
          </w:rPr>
          <w:fldChar w:fldCharType="begin"/>
        </w:r>
        <w:r w:rsidR="007054D9">
          <w:rPr>
            <w:noProof/>
            <w:webHidden/>
          </w:rPr>
          <w:instrText xml:space="preserve"> PAGEREF _Toc53388629 \h </w:instrText>
        </w:r>
        <w:r w:rsidR="00CC6466">
          <w:rPr>
            <w:noProof/>
            <w:webHidden/>
          </w:rPr>
        </w:r>
        <w:r w:rsidR="00CC6466">
          <w:rPr>
            <w:noProof/>
            <w:webHidden/>
          </w:rPr>
          <w:fldChar w:fldCharType="separate"/>
        </w:r>
        <w:r w:rsidR="007054D9">
          <w:rPr>
            <w:noProof/>
            <w:webHidden/>
          </w:rPr>
          <w:t>5</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CC6466">
          <w:rPr>
            <w:noProof/>
            <w:webHidden/>
          </w:rPr>
          <w:fldChar w:fldCharType="begin"/>
        </w:r>
        <w:r w:rsidR="007054D9">
          <w:rPr>
            <w:noProof/>
            <w:webHidden/>
          </w:rPr>
          <w:instrText xml:space="preserve"> PAGEREF _Toc53388630 \h </w:instrText>
        </w:r>
        <w:r w:rsidR="00CC6466">
          <w:rPr>
            <w:noProof/>
            <w:webHidden/>
          </w:rPr>
        </w:r>
        <w:r w:rsidR="00CC6466">
          <w:rPr>
            <w:noProof/>
            <w:webHidden/>
          </w:rPr>
          <w:fldChar w:fldCharType="separate"/>
        </w:r>
        <w:r w:rsidR="007054D9">
          <w:rPr>
            <w:noProof/>
            <w:webHidden/>
          </w:rPr>
          <w:t>7</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CC6466">
          <w:rPr>
            <w:noProof/>
            <w:webHidden/>
          </w:rPr>
          <w:fldChar w:fldCharType="begin"/>
        </w:r>
        <w:r w:rsidR="007054D9">
          <w:rPr>
            <w:noProof/>
            <w:webHidden/>
          </w:rPr>
          <w:instrText xml:space="preserve"> PAGEREF _Toc53388631 \h </w:instrText>
        </w:r>
        <w:r w:rsidR="00CC6466">
          <w:rPr>
            <w:noProof/>
            <w:webHidden/>
          </w:rPr>
        </w:r>
        <w:r w:rsidR="00CC6466">
          <w:rPr>
            <w:noProof/>
            <w:webHidden/>
          </w:rPr>
          <w:fldChar w:fldCharType="separate"/>
        </w:r>
        <w:r w:rsidR="007054D9">
          <w:rPr>
            <w:noProof/>
            <w:webHidden/>
          </w:rPr>
          <w:t>12</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CC6466">
          <w:rPr>
            <w:noProof/>
            <w:webHidden/>
          </w:rPr>
          <w:fldChar w:fldCharType="begin"/>
        </w:r>
        <w:r w:rsidR="007054D9">
          <w:rPr>
            <w:noProof/>
            <w:webHidden/>
          </w:rPr>
          <w:instrText xml:space="preserve"> PAGEREF _Toc53388632 \h </w:instrText>
        </w:r>
        <w:r w:rsidR="00CC6466">
          <w:rPr>
            <w:noProof/>
            <w:webHidden/>
          </w:rPr>
        </w:r>
        <w:r w:rsidR="00CC6466">
          <w:rPr>
            <w:noProof/>
            <w:webHidden/>
          </w:rPr>
          <w:fldChar w:fldCharType="separate"/>
        </w:r>
        <w:r w:rsidR="007054D9">
          <w:rPr>
            <w:noProof/>
            <w:webHidden/>
          </w:rPr>
          <w:t>16</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CC6466">
          <w:rPr>
            <w:noProof/>
            <w:webHidden/>
          </w:rPr>
          <w:fldChar w:fldCharType="begin"/>
        </w:r>
        <w:r w:rsidR="007054D9">
          <w:rPr>
            <w:noProof/>
            <w:webHidden/>
          </w:rPr>
          <w:instrText xml:space="preserve"> PAGEREF _Toc53388633 \h </w:instrText>
        </w:r>
        <w:r w:rsidR="00CC6466">
          <w:rPr>
            <w:noProof/>
            <w:webHidden/>
          </w:rPr>
        </w:r>
        <w:r w:rsidR="00CC6466">
          <w:rPr>
            <w:noProof/>
            <w:webHidden/>
          </w:rPr>
          <w:fldChar w:fldCharType="separate"/>
        </w:r>
        <w:r w:rsidR="007054D9">
          <w:rPr>
            <w:noProof/>
            <w:webHidden/>
          </w:rPr>
          <w:t>20</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CC6466">
          <w:rPr>
            <w:noProof/>
            <w:webHidden/>
          </w:rPr>
          <w:fldChar w:fldCharType="begin"/>
        </w:r>
        <w:r w:rsidR="007054D9">
          <w:rPr>
            <w:noProof/>
            <w:webHidden/>
          </w:rPr>
          <w:instrText xml:space="preserve"> PAGEREF _Toc53388634 \h </w:instrText>
        </w:r>
        <w:r w:rsidR="00CC6466">
          <w:rPr>
            <w:noProof/>
            <w:webHidden/>
          </w:rPr>
        </w:r>
        <w:r w:rsidR="00CC6466">
          <w:rPr>
            <w:noProof/>
            <w:webHidden/>
          </w:rPr>
          <w:fldChar w:fldCharType="separate"/>
        </w:r>
        <w:r w:rsidR="007054D9">
          <w:rPr>
            <w:noProof/>
            <w:webHidden/>
          </w:rPr>
          <w:t>29</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CC6466">
          <w:rPr>
            <w:noProof/>
            <w:webHidden/>
          </w:rPr>
          <w:fldChar w:fldCharType="begin"/>
        </w:r>
        <w:r w:rsidR="007054D9">
          <w:rPr>
            <w:noProof/>
            <w:webHidden/>
          </w:rPr>
          <w:instrText xml:space="preserve"> PAGEREF _Toc53388635 \h </w:instrText>
        </w:r>
        <w:r w:rsidR="00CC6466">
          <w:rPr>
            <w:noProof/>
            <w:webHidden/>
          </w:rPr>
        </w:r>
        <w:r w:rsidR="00CC6466">
          <w:rPr>
            <w:noProof/>
            <w:webHidden/>
          </w:rPr>
          <w:fldChar w:fldCharType="separate"/>
        </w:r>
        <w:r w:rsidR="007054D9">
          <w:rPr>
            <w:noProof/>
            <w:webHidden/>
          </w:rPr>
          <w:t>40</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CC6466">
          <w:rPr>
            <w:noProof/>
            <w:webHidden/>
          </w:rPr>
          <w:fldChar w:fldCharType="begin"/>
        </w:r>
        <w:r w:rsidR="007054D9">
          <w:rPr>
            <w:noProof/>
            <w:webHidden/>
          </w:rPr>
          <w:instrText xml:space="preserve"> PAGEREF _Toc53388636 \h </w:instrText>
        </w:r>
        <w:r w:rsidR="00CC6466">
          <w:rPr>
            <w:noProof/>
            <w:webHidden/>
          </w:rPr>
        </w:r>
        <w:r w:rsidR="00CC6466">
          <w:rPr>
            <w:noProof/>
            <w:webHidden/>
          </w:rPr>
          <w:fldChar w:fldCharType="separate"/>
        </w:r>
        <w:r w:rsidR="007054D9">
          <w:rPr>
            <w:noProof/>
            <w:webHidden/>
          </w:rPr>
          <w:t>46</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CC6466">
          <w:rPr>
            <w:noProof/>
            <w:webHidden/>
          </w:rPr>
          <w:fldChar w:fldCharType="begin"/>
        </w:r>
        <w:r w:rsidR="007054D9">
          <w:rPr>
            <w:noProof/>
            <w:webHidden/>
          </w:rPr>
          <w:instrText xml:space="preserve"> PAGEREF _Toc53388637 \h </w:instrText>
        </w:r>
        <w:r w:rsidR="00CC6466">
          <w:rPr>
            <w:noProof/>
            <w:webHidden/>
          </w:rPr>
        </w:r>
        <w:r w:rsidR="00CC6466">
          <w:rPr>
            <w:noProof/>
            <w:webHidden/>
          </w:rPr>
          <w:fldChar w:fldCharType="separate"/>
        </w:r>
        <w:r w:rsidR="007054D9">
          <w:rPr>
            <w:noProof/>
            <w:webHidden/>
          </w:rPr>
          <w:t>51</w:t>
        </w:r>
        <w:r w:rsidR="00CC6466">
          <w:rPr>
            <w:noProof/>
            <w:webHidden/>
          </w:rPr>
          <w:fldChar w:fldCharType="end"/>
        </w:r>
      </w:hyperlink>
    </w:p>
    <w:p w:rsidR="007054D9" w:rsidRDefault="004D0296">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CC6466">
          <w:rPr>
            <w:noProof/>
            <w:webHidden/>
          </w:rPr>
          <w:fldChar w:fldCharType="begin"/>
        </w:r>
        <w:r w:rsidR="007054D9">
          <w:rPr>
            <w:noProof/>
            <w:webHidden/>
          </w:rPr>
          <w:instrText xml:space="preserve"> PAGEREF _Toc53388638 \h </w:instrText>
        </w:r>
        <w:r w:rsidR="00CC6466">
          <w:rPr>
            <w:noProof/>
            <w:webHidden/>
          </w:rPr>
        </w:r>
        <w:r w:rsidR="00CC6466">
          <w:rPr>
            <w:noProof/>
            <w:webHidden/>
          </w:rPr>
          <w:fldChar w:fldCharType="separate"/>
        </w:r>
        <w:r w:rsidR="007054D9">
          <w:rPr>
            <w:noProof/>
            <w:webHidden/>
          </w:rPr>
          <w:t>60</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CC6466">
          <w:rPr>
            <w:noProof/>
            <w:webHidden/>
          </w:rPr>
          <w:fldChar w:fldCharType="begin"/>
        </w:r>
        <w:r w:rsidR="007054D9">
          <w:rPr>
            <w:noProof/>
            <w:webHidden/>
          </w:rPr>
          <w:instrText xml:space="preserve"> PAGEREF _Toc53388639 \h </w:instrText>
        </w:r>
        <w:r w:rsidR="00CC6466">
          <w:rPr>
            <w:noProof/>
            <w:webHidden/>
          </w:rPr>
        </w:r>
        <w:r w:rsidR="00CC6466">
          <w:rPr>
            <w:noProof/>
            <w:webHidden/>
          </w:rPr>
          <w:fldChar w:fldCharType="separate"/>
        </w:r>
        <w:r w:rsidR="007054D9">
          <w:rPr>
            <w:noProof/>
            <w:webHidden/>
          </w:rPr>
          <w:t>62</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CC6466">
          <w:rPr>
            <w:noProof/>
            <w:webHidden/>
          </w:rPr>
          <w:fldChar w:fldCharType="begin"/>
        </w:r>
        <w:r w:rsidR="007054D9">
          <w:rPr>
            <w:noProof/>
            <w:webHidden/>
          </w:rPr>
          <w:instrText xml:space="preserve"> PAGEREF _Toc53388640 \h </w:instrText>
        </w:r>
        <w:r w:rsidR="00CC6466">
          <w:rPr>
            <w:noProof/>
            <w:webHidden/>
          </w:rPr>
        </w:r>
        <w:r w:rsidR="00CC6466">
          <w:rPr>
            <w:noProof/>
            <w:webHidden/>
          </w:rPr>
          <w:fldChar w:fldCharType="separate"/>
        </w:r>
        <w:r w:rsidR="007054D9">
          <w:rPr>
            <w:noProof/>
            <w:webHidden/>
          </w:rPr>
          <w:t>69</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CC6466">
          <w:rPr>
            <w:noProof/>
            <w:webHidden/>
          </w:rPr>
          <w:fldChar w:fldCharType="begin"/>
        </w:r>
        <w:r w:rsidR="007054D9">
          <w:rPr>
            <w:noProof/>
            <w:webHidden/>
          </w:rPr>
          <w:instrText xml:space="preserve"> PAGEREF _Toc53388641 \h </w:instrText>
        </w:r>
        <w:r w:rsidR="00CC6466">
          <w:rPr>
            <w:noProof/>
            <w:webHidden/>
          </w:rPr>
        </w:r>
        <w:r w:rsidR="00CC6466">
          <w:rPr>
            <w:noProof/>
            <w:webHidden/>
          </w:rPr>
          <w:fldChar w:fldCharType="separate"/>
        </w:r>
        <w:r w:rsidR="007054D9">
          <w:rPr>
            <w:noProof/>
            <w:webHidden/>
          </w:rPr>
          <w:t>74</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CC6466">
          <w:rPr>
            <w:noProof/>
            <w:webHidden/>
          </w:rPr>
          <w:fldChar w:fldCharType="begin"/>
        </w:r>
        <w:r w:rsidR="007054D9">
          <w:rPr>
            <w:noProof/>
            <w:webHidden/>
          </w:rPr>
          <w:instrText xml:space="preserve"> PAGEREF _Toc53388642 \h </w:instrText>
        </w:r>
        <w:r w:rsidR="00CC6466">
          <w:rPr>
            <w:noProof/>
            <w:webHidden/>
          </w:rPr>
        </w:r>
        <w:r w:rsidR="00CC6466">
          <w:rPr>
            <w:noProof/>
            <w:webHidden/>
          </w:rPr>
          <w:fldChar w:fldCharType="separate"/>
        </w:r>
        <w:r w:rsidR="007054D9">
          <w:rPr>
            <w:noProof/>
            <w:webHidden/>
          </w:rPr>
          <w:t>80</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CC6466">
          <w:rPr>
            <w:noProof/>
            <w:webHidden/>
          </w:rPr>
          <w:fldChar w:fldCharType="begin"/>
        </w:r>
        <w:r w:rsidR="007054D9">
          <w:rPr>
            <w:noProof/>
            <w:webHidden/>
          </w:rPr>
          <w:instrText xml:space="preserve"> PAGEREF _Toc53388643 \h </w:instrText>
        </w:r>
        <w:r w:rsidR="00CC6466">
          <w:rPr>
            <w:noProof/>
            <w:webHidden/>
          </w:rPr>
        </w:r>
        <w:r w:rsidR="00CC6466">
          <w:rPr>
            <w:noProof/>
            <w:webHidden/>
          </w:rPr>
          <w:fldChar w:fldCharType="separate"/>
        </w:r>
        <w:r w:rsidR="007054D9">
          <w:rPr>
            <w:noProof/>
            <w:webHidden/>
          </w:rPr>
          <w:t>85</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CC6466">
          <w:rPr>
            <w:noProof/>
            <w:webHidden/>
          </w:rPr>
          <w:fldChar w:fldCharType="begin"/>
        </w:r>
        <w:r w:rsidR="007054D9">
          <w:rPr>
            <w:noProof/>
            <w:webHidden/>
          </w:rPr>
          <w:instrText xml:space="preserve"> PAGEREF _Toc53388644 \h </w:instrText>
        </w:r>
        <w:r w:rsidR="00CC6466">
          <w:rPr>
            <w:noProof/>
            <w:webHidden/>
          </w:rPr>
        </w:r>
        <w:r w:rsidR="00CC6466">
          <w:rPr>
            <w:noProof/>
            <w:webHidden/>
          </w:rPr>
          <w:fldChar w:fldCharType="separate"/>
        </w:r>
        <w:r w:rsidR="007054D9">
          <w:rPr>
            <w:noProof/>
            <w:webHidden/>
          </w:rPr>
          <w:t>91</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CC6466">
          <w:rPr>
            <w:noProof/>
            <w:webHidden/>
          </w:rPr>
          <w:fldChar w:fldCharType="begin"/>
        </w:r>
        <w:r w:rsidR="007054D9">
          <w:rPr>
            <w:noProof/>
            <w:webHidden/>
          </w:rPr>
          <w:instrText xml:space="preserve"> PAGEREF _Toc53388645 \h </w:instrText>
        </w:r>
        <w:r w:rsidR="00CC6466">
          <w:rPr>
            <w:noProof/>
            <w:webHidden/>
          </w:rPr>
        </w:r>
        <w:r w:rsidR="00CC6466">
          <w:rPr>
            <w:noProof/>
            <w:webHidden/>
          </w:rPr>
          <w:fldChar w:fldCharType="separate"/>
        </w:r>
        <w:r w:rsidR="007054D9">
          <w:rPr>
            <w:noProof/>
            <w:webHidden/>
          </w:rPr>
          <w:t>102</w:t>
        </w:r>
        <w:r w:rsidR="00CC6466">
          <w:rPr>
            <w:noProof/>
            <w:webHidden/>
          </w:rPr>
          <w:fldChar w:fldCharType="end"/>
        </w:r>
      </w:hyperlink>
    </w:p>
    <w:p w:rsidR="007054D9" w:rsidRDefault="004D0296">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CC6466">
          <w:rPr>
            <w:noProof/>
            <w:webHidden/>
          </w:rPr>
          <w:fldChar w:fldCharType="begin"/>
        </w:r>
        <w:r w:rsidR="007054D9">
          <w:rPr>
            <w:noProof/>
            <w:webHidden/>
          </w:rPr>
          <w:instrText xml:space="preserve"> PAGEREF _Toc53388646 \h </w:instrText>
        </w:r>
        <w:r w:rsidR="00CC6466">
          <w:rPr>
            <w:noProof/>
            <w:webHidden/>
          </w:rPr>
        </w:r>
        <w:r w:rsidR="00CC6466">
          <w:rPr>
            <w:noProof/>
            <w:webHidden/>
          </w:rPr>
          <w:fldChar w:fldCharType="separate"/>
        </w:r>
        <w:r w:rsidR="007054D9">
          <w:rPr>
            <w:noProof/>
            <w:webHidden/>
          </w:rPr>
          <w:t>113</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CC6466">
          <w:rPr>
            <w:noProof/>
            <w:webHidden/>
          </w:rPr>
          <w:fldChar w:fldCharType="begin"/>
        </w:r>
        <w:r w:rsidR="007054D9">
          <w:rPr>
            <w:noProof/>
            <w:webHidden/>
          </w:rPr>
          <w:instrText xml:space="preserve"> PAGEREF _Toc53388647 \h </w:instrText>
        </w:r>
        <w:r w:rsidR="00CC6466">
          <w:rPr>
            <w:noProof/>
            <w:webHidden/>
          </w:rPr>
        </w:r>
        <w:r w:rsidR="00CC6466">
          <w:rPr>
            <w:noProof/>
            <w:webHidden/>
          </w:rPr>
          <w:fldChar w:fldCharType="separate"/>
        </w:r>
        <w:r w:rsidR="007054D9">
          <w:rPr>
            <w:noProof/>
            <w:webHidden/>
          </w:rPr>
          <w:t>118</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CC6466">
          <w:rPr>
            <w:noProof/>
            <w:webHidden/>
          </w:rPr>
          <w:fldChar w:fldCharType="begin"/>
        </w:r>
        <w:r w:rsidR="007054D9">
          <w:rPr>
            <w:noProof/>
            <w:webHidden/>
          </w:rPr>
          <w:instrText xml:space="preserve"> PAGEREF _Toc53388648 \h </w:instrText>
        </w:r>
        <w:r w:rsidR="00CC6466">
          <w:rPr>
            <w:noProof/>
            <w:webHidden/>
          </w:rPr>
        </w:r>
        <w:r w:rsidR="00CC6466">
          <w:rPr>
            <w:noProof/>
            <w:webHidden/>
          </w:rPr>
          <w:fldChar w:fldCharType="separate"/>
        </w:r>
        <w:r w:rsidR="007054D9">
          <w:rPr>
            <w:noProof/>
            <w:webHidden/>
          </w:rPr>
          <w:t>123</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CC6466">
          <w:rPr>
            <w:noProof/>
            <w:webHidden/>
          </w:rPr>
          <w:fldChar w:fldCharType="begin"/>
        </w:r>
        <w:r w:rsidR="007054D9">
          <w:rPr>
            <w:noProof/>
            <w:webHidden/>
          </w:rPr>
          <w:instrText xml:space="preserve"> PAGEREF _Toc53388649 \h </w:instrText>
        </w:r>
        <w:r w:rsidR="00CC6466">
          <w:rPr>
            <w:noProof/>
            <w:webHidden/>
          </w:rPr>
        </w:r>
        <w:r w:rsidR="00CC6466">
          <w:rPr>
            <w:noProof/>
            <w:webHidden/>
          </w:rPr>
          <w:fldChar w:fldCharType="separate"/>
        </w:r>
        <w:r w:rsidR="007054D9">
          <w:rPr>
            <w:noProof/>
            <w:webHidden/>
          </w:rPr>
          <w:t>130</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CC6466">
          <w:rPr>
            <w:noProof/>
            <w:webHidden/>
          </w:rPr>
          <w:fldChar w:fldCharType="begin"/>
        </w:r>
        <w:r w:rsidR="007054D9">
          <w:rPr>
            <w:noProof/>
            <w:webHidden/>
          </w:rPr>
          <w:instrText xml:space="preserve"> PAGEREF _Toc53388650 \h </w:instrText>
        </w:r>
        <w:r w:rsidR="00CC6466">
          <w:rPr>
            <w:noProof/>
            <w:webHidden/>
          </w:rPr>
        </w:r>
        <w:r w:rsidR="00CC6466">
          <w:rPr>
            <w:noProof/>
            <w:webHidden/>
          </w:rPr>
          <w:fldChar w:fldCharType="separate"/>
        </w:r>
        <w:r w:rsidR="007054D9">
          <w:rPr>
            <w:noProof/>
            <w:webHidden/>
          </w:rPr>
          <w:t>137</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CC6466">
          <w:rPr>
            <w:noProof/>
            <w:webHidden/>
          </w:rPr>
          <w:fldChar w:fldCharType="begin"/>
        </w:r>
        <w:r w:rsidR="007054D9">
          <w:rPr>
            <w:noProof/>
            <w:webHidden/>
          </w:rPr>
          <w:instrText xml:space="preserve"> PAGEREF _Toc53388651 \h </w:instrText>
        </w:r>
        <w:r w:rsidR="00CC6466">
          <w:rPr>
            <w:noProof/>
            <w:webHidden/>
          </w:rPr>
        </w:r>
        <w:r w:rsidR="00CC6466">
          <w:rPr>
            <w:noProof/>
            <w:webHidden/>
          </w:rPr>
          <w:fldChar w:fldCharType="separate"/>
        </w:r>
        <w:r w:rsidR="007054D9">
          <w:rPr>
            <w:noProof/>
            <w:webHidden/>
          </w:rPr>
          <w:t>146</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CC6466">
          <w:rPr>
            <w:noProof/>
            <w:webHidden/>
          </w:rPr>
          <w:fldChar w:fldCharType="begin"/>
        </w:r>
        <w:r w:rsidR="007054D9">
          <w:rPr>
            <w:noProof/>
            <w:webHidden/>
          </w:rPr>
          <w:instrText xml:space="preserve"> PAGEREF _Toc53388652 \h </w:instrText>
        </w:r>
        <w:r w:rsidR="00CC6466">
          <w:rPr>
            <w:noProof/>
            <w:webHidden/>
          </w:rPr>
        </w:r>
        <w:r w:rsidR="00CC6466">
          <w:rPr>
            <w:noProof/>
            <w:webHidden/>
          </w:rPr>
          <w:fldChar w:fldCharType="separate"/>
        </w:r>
        <w:r w:rsidR="007054D9">
          <w:rPr>
            <w:noProof/>
            <w:webHidden/>
          </w:rPr>
          <w:t>154</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CC6466">
          <w:rPr>
            <w:noProof/>
            <w:webHidden/>
          </w:rPr>
          <w:fldChar w:fldCharType="begin"/>
        </w:r>
        <w:r w:rsidR="007054D9">
          <w:rPr>
            <w:noProof/>
            <w:webHidden/>
          </w:rPr>
          <w:instrText xml:space="preserve"> PAGEREF _Toc53388653 \h </w:instrText>
        </w:r>
        <w:r w:rsidR="00CC6466">
          <w:rPr>
            <w:noProof/>
            <w:webHidden/>
          </w:rPr>
        </w:r>
        <w:r w:rsidR="00CC6466">
          <w:rPr>
            <w:noProof/>
            <w:webHidden/>
          </w:rPr>
          <w:fldChar w:fldCharType="separate"/>
        </w:r>
        <w:r w:rsidR="007054D9">
          <w:rPr>
            <w:noProof/>
            <w:webHidden/>
          </w:rPr>
          <w:t>163</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CC6466">
          <w:rPr>
            <w:noProof/>
            <w:webHidden/>
          </w:rPr>
          <w:fldChar w:fldCharType="begin"/>
        </w:r>
        <w:r w:rsidR="007054D9">
          <w:rPr>
            <w:noProof/>
            <w:webHidden/>
          </w:rPr>
          <w:instrText xml:space="preserve"> PAGEREF _Toc53388654 \h </w:instrText>
        </w:r>
        <w:r w:rsidR="00CC6466">
          <w:rPr>
            <w:noProof/>
            <w:webHidden/>
          </w:rPr>
        </w:r>
        <w:r w:rsidR="00CC6466">
          <w:rPr>
            <w:noProof/>
            <w:webHidden/>
          </w:rPr>
          <w:fldChar w:fldCharType="separate"/>
        </w:r>
        <w:r w:rsidR="007054D9">
          <w:rPr>
            <w:noProof/>
            <w:webHidden/>
          </w:rPr>
          <w:t>172</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CC6466">
          <w:rPr>
            <w:noProof/>
            <w:webHidden/>
          </w:rPr>
          <w:fldChar w:fldCharType="begin"/>
        </w:r>
        <w:r w:rsidR="007054D9">
          <w:rPr>
            <w:noProof/>
            <w:webHidden/>
          </w:rPr>
          <w:instrText xml:space="preserve"> PAGEREF _Toc53388655 \h </w:instrText>
        </w:r>
        <w:r w:rsidR="00CC6466">
          <w:rPr>
            <w:noProof/>
            <w:webHidden/>
          </w:rPr>
        </w:r>
        <w:r w:rsidR="00CC6466">
          <w:rPr>
            <w:noProof/>
            <w:webHidden/>
          </w:rPr>
          <w:fldChar w:fldCharType="separate"/>
        </w:r>
        <w:r w:rsidR="007054D9">
          <w:rPr>
            <w:noProof/>
            <w:webHidden/>
          </w:rPr>
          <w:t>181</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CC6466">
          <w:rPr>
            <w:noProof/>
            <w:webHidden/>
          </w:rPr>
          <w:fldChar w:fldCharType="begin"/>
        </w:r>
        <w:r w:rsidR="007054D9">
          <w:rPr>
            <w:noProof/>
            <w:webHidden/>
          </w:rPr>
          <w:instrText xml:space="preserve"> PAGEREF _Toc53388656 \h </w:instrText>
        </w:r>
        <w:r w:rsidR="00CC6466">
          <w:rPr>
            <w:noProof/>
            <w:webHidden/>
          </w:rPr>
        </w:r>
        <w:r w:rsidR="00CC6466">
          <w:rPr>
            <w:noProof/>
            <w:webHidden/>
          </w:rPr>
          <w:fldChar w:fldCharType="separate"/>
        </w:r>
        <w:r w:rsidR="007054D9">
          <w:rPr>
            <w:noProof/>
            <w:webHidden/>
          </w:rPr>
          <w:t>189</w:t>
        </w:r>
        <w:r w:rsidR="00CC6466">
          <w:rPr>
            <w:noProof/>
            <w:webHidden/>
          </w:rPr>
          <w:fldChar w:fldCharType="end"/>
        </w:r>
      </w:hyperlink>
    </w:p>
    <w:p w:rsidR="007054D9" w:rsidRDefault="004D0296">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CC6466">
          <w:rPr>
            <w:noProof/>
            <w:webHidden/>
          </w:rPr>
          <w:fldChar w:fldCharType="begin"/>
        </w:r>
        <w:r w:rsidR="007054D9">
          <w:rPr>
            <w:noProof/>
            <w:webHidden/>
          </w:rPr>
          <w:instrText xml:space="preserve"> PAGEREF _Toc53388657 \h </w:instrText>
        </w:r>
        <w:r w:rsidR="00CC6466">
          <w:rPr>
            <w:noProof/>
            <w:webHidden/>
          </w:rPr>
        </w:r>
        <w:r w:rsidR="00CC6466">
          <w:rPr>
            <w:noProof/>
            <w:webHidden/>
          </w:rPr>
          <w:fldChar w:fldCharType="separate"/>
        </w:r>
        <w:r w:rsidR="007054D9">
          <w:rPr>
            <w:noProof/>
            <w:webHidden/>
          </w:rPr>
          <w:t>195</w:t>
        </w:r>
        <w:r w:rsidR="00CC6466">
          <w:rPr>
            <w:noProof/>
            <w:webHidden/>
          </w:rPr>
          <w:fldChar w:fldCharType="end"/>
        </w:r>
      </w:hyperlink>
    </w:p>
    <w:p w:rsidR="007054D9" w:rsidRDefault="004D0296">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CC6466">
          <w:rPr>
            <w:noProof/>
            <w:webHidden/>
          </w:rPr>
          <w:fldChar w:fldCharType="begin"/>
        </w:r>
        <w:r w:rsidR="007054D9">
          <w:rPr>
            <w:noProof/>
            <w:webHidden/>
          </w:rPr>
          <w:instrText xml:space="preserve"> PAGEREF _Toc53388658 \h </w:instrText>
        </w:r>
        <w:r w:rsidR="00CC6466">
          <w:rPr>
            <w:noProof/>
            <w:webHidden/>
          </w:rPr>
        </w:r>
        <w:r w:rsidR="00CC6466">
          <w:rPr>
            <w:noProof/>
            <w:webHidden/>
          </w:rPr>
          <w:fldChar w:fldCharType="separate"/>
        </w:r>
        <w:r w:rsidR="007054D9">
          <w:rPr>
            <w:noProof/>
            <w:webHidden/>
          </w:rPr>
          <w:t>197</w:t>
        </w:r>
        <w:r w:rsidR="00CC6466">
          <w:rPr>
            <w:noProof/>
            <w:webHidden/>
          </w:rPr>
          <w:fldChar w:fldCharType="end"/>
        </w:r>
      </w:hyperlink>
    </w:p>
    <w:p w:rsidR="008F6FC0" w:rsidRPr="0059042E" w:rsidRDefault="00CC6466"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930869" w:rsidP="008A1E35">
      <w:pPr>
        <w:jc w:val="center"/>
      </w:pPr>
      <w:r>
        <w:rPr>
          <w:noProof/>
          <w:lang w:eastAsia="pl-PL"/>
        </w:rPr>
        <w:drawing>
          <wp:inline distT="0" distB="0" distL="0" distR="0" wp14:anchorId="173D9DE3" wp14:editId="31DEC4C3">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3388629"/>
            <w:r w:rsidRPr="00DC7E82">
              <w:rPr>
                <w:rFonts w:ascii="MyriadPro-Bold" w:eastAsia="Times New Roman" w:hAnsi="MyriadPro-Bold" w:cs="MyriadPro-Bold"/>
                <w:b/>
                <w:color w:val="FFFFFF"/>
                <w:sz w:val="16"/>
                <w:szCs w:val="16"/>
                <w:lang w:eastAsia="pl-PL"/>
              </w:rPr>
              <w:t>VI RYNEK PRACY</w:t>
            </w:r>
            <w:bookmarkEnd w:id="3"/>
            <w:bookmarkEnd w:id="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5"/>
            <w:bookmarkEnd w:id="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Przedsiębiorcy z sektora mikro, małych i średnich</w:t>
            </w:r>
            <w:r w:rsidR="001C55D8">
              <w:rPr>
                <w:rFonts w:cs="Times New Roman"/>
              </w:rPr>
              <w:t xml:space="preserve">oraz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35 400 000</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pracowników w wieku powyżej 50 roku życia, pracowników o niskich kwalifikacjach oraz przedsiębiorstw wysokiego wzrostu, dla których  nie </w:t>
            </w:r>
            <w:r w:rsidRPr="00111142">
              <w:rPr>
                <w:rFonts w:eastAsia="Times New Roman"/>
                <w:szCs w:val="20"/>
                <w:lang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przedsiębiorców prowadzących działalność gospodarczą na terenie miast średnich oraz miast średnich tracących funkje społeczno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żych przedsiebiorstw</w:t>
            </w:r>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może przekroczć</w:t>
            </w:r>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8" w:name="_Toc437598433"/>
            <w:bookmarkStart w:id="9"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8"/>
            <w:bookmarkEnd w:id="9"/>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0" w:name="_Toc437598434"/>
            <w:bookmarkStart w:id="11" w:name="_Toc53388632"/>
            <w:r w:rsidRPr="004B7ECB">
              <w:rPr>
                <w:rFonts w:eastAsia="Times New Roman" w:cs="Times New Roman"/>
                <w:bCs/>
                <w:color w:val="000000"/>
                <w:lang w:eastAsia="pl-PL"/>
              </w:rPr>
              <w:lastRenderedPageBreak/>
              <w:t>6.3 Wsparcie dla osób zwolnionych, przewidzianych do zwolnienia lub zagrożonych zwolnieniem z pracy z przyczyn dotyczących zakładu pracy, realizowane w formie tworzenia i wdrażania programów typu outplacement</w:t>
            </w:r>
            <w:bookmarkEnd w:id="10"/>
            <w:bookmarkEnd w:id="11"/>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6.3 Wsparcie dla osób zwolnionych, przewidzianych do zwolnienia lub zagrożonych zwolnieniem z pracy z przyczyn dotyczących zakładu pracy, realizowane w formie tworzenia i wdrażania programów typu outplacement</w:t>
            </w:r>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outplacement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2" w:name="_Toc437598435"/>
            <w:bookmarkStart w:id="13"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2"/>
            <w:bookmarkEnd w:id="13"/>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 xml:space="preserve">znajdujące się w szczególnie trudnej sytuacji na rynku pracy (tj. osoby w wieku 50 lat i więcej, kobiety, osoby </w:t>
            </w:r>
            <w:r w:rsidRPr="00BC0747">
              <w:rPr>
                <w:rFonts w:eastAsia="Times New Roman"/>
                <w:lang w:eastAsia="pl-PL"/>
              </w:rPr>
              <w:lastRenderedPageBreak/>
              <w:t>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pracujące w ramach umów cywilno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EF1E1B">
              <w:rPr>
                <w:rFonts w:eastAsia="Times New Roman" w:cs="Times New Roman"/>
                <w:lang w:eastAsia="pl-PL"/>
              </w:rPr>
              <w:t xml:space="preserve">4 000 000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mężczyźn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ziałalność gospodarcza rozpoczęta w ramach projektu nie może zostać zawieszona w okresie pierwszych 12 miesięcy od dnia wskazanego jako data rozpoczęcia działalności w CEiDG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bezwrotnej</w:t>
            </w:r>
            <w:r w:rsidRPr="00111142">
              <w:rPr>
                <w:rFonts w:cs="Arial"/>
                <w:szCs w:val="20"/>
              </w:rPr>
              <w:t xml:space="preserve">, w okresie realizacji projektu prowadzą biuro projektu (lub posiadają siedzibę, </w:t>
            </w:r>
            <w:r w:rsidRPr="00111142">
              <w:rPr>
                <w:rFonts w:cs="Arial"/>
                <w:szCs w:val="20"/>
              </w:rPr>
              <w:lastRenderedPageBreak/>
              <w:t>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 ramach typu projektu 1 transzowanie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4" w:name="_Hlk9495213"/>
            <w:r w:rsidRPr="00111142">
              <w:rPr>
                <w:rFonts w:eastAsia="Times New Roman"/>
                <w:lang w:eastAsia="pl-PL"/>
              </w:rPr>
              <w:t>- Reemigranci i imigranci,</w:t>
            </w:r>
          </w:p>
          <w:bookmarkEnd w:id="14"/>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5" w:name="_Toc437598436"/>
            <w:bookmarkStart w:id="16"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5"/>
            <w:bookmarkEnd w:id="1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[szt]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lastRenderedPageBreak/>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Kompleksowe wsparcie i idywidulana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lastRenderedPageBreak/>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prowadzenie kapamnii informacyjno-promocyjnych z wykorzysteniem ogólnodostępnych kanałów przekazu np. internet, citylight, prasa, social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zarejestrowane w Powiatowym Urzędzie Pracy jako bezrobotne</w:t>
            </w:r>
            <w:r w:rsidR="00560B8A" w:rsidRPr="000E4B99">
              <w:rPr>
                <w:rFonts w:eastAsia="Times New Roman"/>
                <w:lang w:eastAsia="pl-PL"/>
              </w:rPr>
              <w:t>,</w:t>
            </w:r>
            <w:r w:rsidR="000F4E53" w:rsidRPr="000E4B99">
              <w:rPr>
                <w:rFonts w:eastAsia="Times New Roman"/>
                <w:lang w:eastAsia="pl-PL"/>
              </w:rPr>
              <w:t>w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1. Pracownicy (powyżej 30 roku zycia)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Osoby fizyczne (powyżej 30 roku zycia</w:t>
            </w:r>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9A7679" w:rsidP="00465113">
            <w:pPr>
              <w:spacing w:before="120" w:after="40" w:line="240" w:lineRule="auto"/>
              <w:rPr>
                <w:rFonts w:eastAsia="Times New Roman" w:cs="Times New Roman"/>
                <w:color w:val="000000"/>
                <w:lang w:eastAsia="pl-PL"/>
              </w:rPr>
            </w:pPr>
            <w:r>
              <w:rPr>
                <w:rFonts w:eastAsia="Times New Roman" w:cs="Times New Roman"/>
                <w:lang w:eastAsia="pl-PL"/>
              </w:rPr>
              <w:t xml:space="preserve">  78 660 296 </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bezrobotnych mężczyźn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przekaraczają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W projektach realizowanych w typie 6 wszystkie podmioty muszą posiadać jednostkę organizacyjną na obszarze województwa zachodniopomorskiego.</w:t>
            </w:r>
            <w:r w:rsidR="00373686" w:rsidRPr="009C21B1">
              <w:rPr>
                <w:rFonts w:cs="Times New Roman"/>
                <w:color w:val="000000"/>
                <w:lang w:eastAsia="pl-PL"/>
              </w:rPr>
              <w:t>Wsparcie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lastRenderedPageBreak/>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7" w:name="_Toc437598437"/>
            <w:bookmarkStart w:id="18" w:name="_Toc53388635"/>
            <w:r w:rsidRPr="004B7ECB">
              <w:rPr>
                <w:rFonts w:eastAsia="Times New Roman" w:cs="Times New Roman"/>
                <w:bCs/>
                <w:color w:val="000000"/>
                <w:lang w:eastAsia="pl-PL"/>
              </w:rPr>
              <w:lastRenderedPageBreak/>
              <w:t>6.6 Programy zapewnienia i zwiększenia dostępu do opieki nad dziećmi w wieku do lat 3</w:t>
            </w:r>
            <w:bookmarkEnd w:id="17"/>
            <w:bookmarkEnd w:id="1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 xml:space="preserve">15 850 000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pPr>
            <w:r w:rsidRPr="005E489A">
              <w:t>Typ projektów 1,2 – tryb konkursowy</w:t>
            </w:r>
          </w:p>
          <w:p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9" w:name="_Toc430759019"/>
            <w:bookmarkStart w:id="20"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9"/>
            <w:bookmarkEnd w:id="20"/>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Jednostki samorządu terytorialnego, ich związki i stowarzyszenia, jednostki organizacyjne jst</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4407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850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w:t>
            </w:r>
            <w:r w:rsidRPr="00111142">
              <w:rPr>
                <w:lang w:eastAsia="pl-PL"/>
              </w:rPr>
              <w:lastRenderedPageBreak/>
              <w:t xml:space="preserve">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1" w:name="_Toc430759020"/>
            <w:bookmarkStart w:id="22"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1"/>
            <w:bookmarkEnd w:id="22"/>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informacyjno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dododatkowo: </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 xml:space="preserve">zakup aparatury i sprzętu medycznego oraz wykonanie innych inwestycji koniecznych do realizacji zadań wynikających z realizowanego programu (m.in. </w:t>
            </w:r>
            <w:r w:rsidRPr="0064240F">
              <w:rPr>
                <w:lang w:eastAsia="pl-PL"/>
              </w:rPr>
              <w:lastRenderedPageBreak/>
              <w:t>mammobus, cytobus, kolonoskop),</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Coronawirusa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zdrowotnych</w:t>
            </w:r>
            <w:r w:rsidR="00794619" w:rsidRPr="0064240F">
              <w:t>,</w:t>
            </w:r>
            <w:r w:rsidR="003E16B1" w:rsidRPr="0064240F">
              <w:rPr>
                <w:rFonts w:eastAsia="Times New Roman" w:cs="Times New Roman"/>
                <w:lang w:eastAsia="pl-PL"/>
              </w:rPr>
              <w:t>zgodnie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lastRenderedPageBreak/>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koronawirusem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Monitorowania i Prewencji Epidemii Coronawirusa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9A7679">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9A7679">
              <w:rPr>
                <w:rFonts w:eastAsia="Times New Roman" w:cs="Times New Roman"/>
                <w:color w:val="000000"/>
                <w:lang w:eastAsia="pl-PL"/>
              </w:rPr>
              <w:t>  9 239 704</w:t>
            </w:r>
            <w:r>
              <w:rPr>
                <w:rFonts w:eastAsia="Times New Roman" w:cs="Times New Roman"/>
                <w:color w:val="000000"/>
                <w:lang w:eastAsia="pl-PL"/>
              </w:rPr>
              <w:t xml:space="preserve">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AOTMiT.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Zachodniopomorski Program Monitorowania i Prewencji Epidemii Coronawirusa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Coronawirusa SARS-CoV-2 i Choroby COVID-19</w:t>
            </w:r>
          </w:p>
          <w:p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930869" w:rsidP="00094254">
      <w:pPr>
        <w:jc w:val="center"/>
        <w:rPr>
          <w:b/>
          <w:sz w:val="32"/>
          <w:szCs w:val="32"/>
        </w:rPr>
      </w:pPr>
      <w:r>
        <w:rPr>
          <w:b/>
          <w:noProof/>
          <w:sz w:val="32"/>
          <w:szCs w:val="32"/>
          <w:lang w:eastAsia="pl-PL"/>
        </w:rPr>
        <w:drawing>
          <wp:inline distT="0" distB="0" distL="0" distR="0" wp14:anchorId="5D6CB242" wp14:editId="2DFF6AAA">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3" w:name="_Toc414625775"/>
            <w:bookmarkStart w:id="24" w:name="_Toc424549042"/>
            <w:bookmarkStart w:id="25" w:name="_Toc53388638"/>
            <w:r w:rsidRPr="000D5CDC">
              <w:rPr>
                <w:rFonts w:ascii="MyriadPro-Bold" w:eastAsia="Times New Roman" w:hAnsi="MyriadPro-Bold" w:cs="MyriadPro-Bold"/>
                <w:b/>
                <w:sz w:val="16"/>
                <w:szCs w:val="16"/>
              </w:rPr>
              <w:t>VII WŁĄCZENIE SPOŁECZNE</w:t>
            </w:r>
            <w:bookmarkEnd w:id="23"/>
            <w:bookmarkEnd w:id="24"/>
            <w:bookmarkEnd w:id="25"/>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deinstytucjonalizację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defawozryzowanych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potrzebujące wsparcia w codziennym funckjonowaniu</w:t>
            </w:r>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9A7679">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w:t>
            </w:r>
            <w:r w:rsidR="009A7679">
              <w:rPr>
                <w:rFonts w:eastAsia="Times New Roman" w:cs="Times New Roman"/>
                <w:color w:val="000000"/>
                <w:lang w:eastAsia="pl-PL"/>
              </w:rPr>
              <w:t>  117 460 000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6" w:name="_Toc437598441"/>
            <w:bookmarkStart w:id="27"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6"/>
            <w:bookmarkEnd w:id="27"/>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Rozwój form aktywnej integracji oraz upowszechnianie aktywnej integracji i pracy socjalnej przez ośrodki pomocy społecznej oraz powiatowe centra pomocy rodziniez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9A7679">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w:t>
            </w:r>
            <w:r w:rsidR="009A7679">
              <w:rPr>
                <w:rFonts w:cs="Times New Roman"/>
              </w:rPr>
              <w:t>  23 600 000</w:t>
            </w:r>
            <w:r>
              <w:rPr>
                <w:rFonts w:cs="Times New Roman"/>
              </w:rPr>
              <w:t xml:space="preserve">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Euroejskiego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8"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8"/>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DA528D">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w:t>
            </w:r>
            <w:r w:rsidR="00DA528D">
              <w:rPr>
                <w:rFonts w:eastAsia="Times New Roman" w:cs="Times New Roman"/>
                <w:lang w:eastAsia="pl-PL"/>
              </w:rPr>
              <w:t xml:space="preserve">  11 875 000 </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9" w:name="_Toc424549045"/>
            <w:bookmarkStart w:id="30" w:name="_Toc424797357"/>
            <w:bookmarkStart w:id="31"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9"/>
            <w:bookmarkEnd w:id="30"/>
            <w:bookmarkEnd w:id="3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zkolenia, warsztaty, doradztwo, mentoring, coaching, tutoring,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FE752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FE7524">
              <w:rPr>
                <w:rFonts w:eastAsia="Times New Roman" w:cs="Times New Roman"/>
                <w:color w:val="000000"/>
                <w:lang w:eastAsia="pl-PL"/>
              </w:rPr>
              <w:t>  14 060 281</w:t>
            </w:r>
            <w:r>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t.j. </w:t>
            </w:r>
            <w:r w:rsidRPr="00111142">
              <w:rPr>
                <w:rFonts w:cs="Times New Roman"/>
              </w:rPr>
              <w:t xml:space="preserve">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2" w:name="_Toc424549046"/>
            <w:bookmarkStart w:id="33" w:name="_Toc424797358"/>
            <w:bookmarkStart w:id="34"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2"/>
            <w:bookmarkEnd w:id="33"/>
            <w:bookmarkEnd w:id="34"/>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tutoring,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FE7524"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800 000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Finansowanie zaliczkowe planowane, odbywa się na zasadach określonych w ustawie z dnia 27 sierpnia 2009 r. o finansach publicznych (Dz. U. z 2013 r. poz. 885,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5" w:name="_Toc424549047"/>
            <w:bookmarkStart w:id="36"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5"/>
            <w:bookmarkEnd w:id="36"/>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deinstytucjonalizację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rsidR="007F7607" w:rsidRPr="00111142" w:rsidRDefault="007F7607" w:rsidP="004A0601">
            <w:pPr>
              <w:pStyle w:val="Akapitzlist"/>
              <w:rPr>
                <w:lang w:eastAsia="pl-PL"/>
              </w:rPr>
            </w:pPr>
            <w:r w:rsidRPr="00111142">
              <w:rPr>
                <w:lang w:eastAsia="pl-PL"/>
              </w:rPr>
              <w:t>Liczba inicjatyw dotyczących rozwoju ekonomii społecznej sfinansowanych ze środków EFS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BB7E8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BB7E82">
              <w:rPr>
                <w:rFonts w:eastAsia="Times New Roman" w:cs="Times New Roman"/>
                <w:lang w:eastAsia="pl-PL"/>
              </w:rPr>
              <w:t>  944 719</w:t>
            </w:r>
            <w:r>
              <w:rPr>
                <w:rFonts w:eastAsia="Times New Roman" w:cs="Times New Roman"/>
                <w:lang w:eastAsia="pl-PL"/>
              </w:rPr>
              <w:t xml:space="preserve">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7" w:name="_Toc437598446"/>
            <w:bookmarkStart w:id="38" w:name="_Toc53388644"/>
            <w:r w:rsidRPr="00CF1CCD">
              <w:rPr>
                <w:rFonts w:eastAsia="Times New Roman" w:cs="Times New Roman"/>
                <w:bCs/>
                <w:color w:val="000000"/>
                <w:lang w:eastAsia="pl-PL"/>
              </w:rPr>
              <w:lastRenderedPageBreak/>
              <w:t>7.6 Wsparcie rozwoju usług społecznych świadczonych w interesie ogólnym</w:t>
            </w:r>
            <w:bookmarkEnd w:id="37"/>
            <w:bookmarkEnd w:id="38"/>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teleopieki,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na temat dostępności usług społecznych</w:t>
            </w:r>
            <w:r w:rsidRPr="00A462B3">
              <w:t xml:space="preserve">;sfinansowanie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pomoc psychologiczna, opieka wytchnieniowa,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cely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Wsparcie  doradczo-informacyjno- edukacyjne  w ramach współpracy międzysektorowej dotyczące  opieki  nad osobami wymagającymi wsparcia  w  codziennym  funkcjonowaniu oraz ich otoczenia (szczególnie jednostki pomocy i ntegracji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zarudniających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lastRenderedPageBreak/>
              <w:t>Organizacja usług opiekuńczych przez jednostki samorządu terytorialnego np. w formule regrantingu;</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Zzakup,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usługi aktywnej integracji o charakterze zawodowym w systemie edukacji pozaformalnej i nieformalnej;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budowanie kompetencji społeczno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kursy, szkolenia, superwizje,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lastRenderedPageBreak/>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superwizja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profilaktyczne związane z przeciwdziłaniem skutkom COVID-19 dla dzieci przebywających w pieczy zastępczej poprzez tworzenie miejsc kwarantanny.</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związane z przeciwdziłaniem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przewidziałaniem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lastRenderedPageBreak/>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b)         wydatki związane z uruchomieniem dyspozytorni (w szczególności zakup lub leasing sprzętu komputerowego, oprogramowania, gps,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EB3614">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EB3614">
              <w:rPr>
                <w:rFonts w:eastAsia="Times New Roman" w:cs="Times New Roman"/>
                <w:lang w:eastAsia="pl-PL"/>
              </w:rPr>
              <w:t>  49 120 000</w:t>
            </w:r>
            <w:r w:rsidR="00F25D0B">
              <w:rPr>
                <w:rFonts w:eastAsia="Times New Roman" w:cs="Times New Roman"/>
                <w:lang w:eastAsia="pl-PL"/>
              </w:rPr>
              <w:t xml:space="preserve">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Raportu Catching Up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9" w:name="_Toc424549049"/>
            <w:bookmarkStart w:id="40" w:name="_Toc53388645"/>
            <w:r w:rsidRPr="00CF1CCD">
              <w:rPr>
                <w:rFonts w:eastAsia="Times New Roman" w:cs="Times New Roman"/>
                <w:bCs/>
                <w:color w:val="000000"/>
                <w:lang w:eastAsia="pl-PL"/>
              </w:rPr>
              <w:t>7.7 Wdrożenie programów wczesnego wykrywania wad rozwojowych i rehabilitacji dzieci z niepełnosprawnościami oraz zagrożonych niepełnosprawnością</w:t>
            </w:r>
            <w:bookmarkEnd w:id="39"/>
            <w:bookmarkEnd w:id="4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[szt]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[szt]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prowadzenie działań informacyjno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Pr="00D75939" w:rsidRDefault="00DA48D7" w:rsidP="005556BD">
            <w:pPr>
              <w:numPr>
                <w:ilvl w:val="0"/>
                <w:numId w:val="49"/>
              </w:numPr>
              <w:spacing w:before="60" w:after="60" w:line="240" w:lineRule="auto"/>
              <w:rPr>
                <w:rFonts w:eastAsia="Times New Roman" w:cs="Times New Roman"/>
                <w:lang w:eastAsia="pl-PL"/>
              </w:rPr>
            </w:pPr>
            <w:r w:rsidRPr="00D75939">
              <w:rPr>
                <w:rFonts w:eastAsia="Times New Roman" w:cs="Times New Roman"/>
                <w:lang w:eastAsia="pl-PL"/>
              </w:rPr>
              <w:t>Realizacja przedsięwzięć związanych z walką i skutkami COVID-19 na terenie województwa zachodniopomorskiego</w:t>
            </w:r>
            <w:r w:rsidR="005556BD" w:rsidRPr="00D75939">
              <w:rPr>
                <w:rFonts w:eastAsia="Times New Roman" w:cs="Times New Roman"/>
                <w:lang w:eastAsia="pl-PL"/>
              </w:rPr>
              <w:t xml:space="preserve"> w zakresie wsparcia:</w:t>
            </w:r>
          </w:p>
          <w:p w:rsidR="004557AD" w:rsidRPr="00D75939" w:rsidRDefault="008264E1"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w:t>
            </w:r>
            <w:r w:rsidR="00C02BDF" w:rsidRPr="00D75939">
              <w:rPr>
                <w:rFonts w:eastAsia="Times New Roman" w:cs="Times New Roman"/>
                <w:lang w:eastAsia="pl-PL"/>
              </w:rPr>
              <w:t>u</w:t>
            </w:r>
            <w:r w:rsidRPr="00D75939">
              <w:rPr>
                <w:rFonts w:eastAsia="Times New Roman" w:cs="Times New Roman"/>
                <w:lang w:eastAsia="pl-PL"/>
              </w:rPr>
              <w:t xml:space="preserve"> wyposażenia i sprzętu medycznego, środków ochrony osobistej, sprzętów i środków do dezynfekcji</w:t>
            </w:r>
            <w:r w:rsidR="00124604" w:rsidRPr="00D75939">
              <w:rPr>
                <w:rFonts w:eastAsia="Times New Roman" w:cs="Times New Roman"/>
                <w:lang w:eastAsia="pl-PL"/>
              </w:rPr>
              <w:t>, wyposaż</w:t>
            </w:r>
            <w:r w:rsidR="00814439" w:rsidRPr="00D75939">
              <w:rPr>
                <w:rFonts w:eastAsia="Times New Roman" w:cs="Times New Roman"/>
                <w:lang w:eastAsia="pl-PL"/>
              </w:rPr>
              <w:t>e</w:t>
            </w:r>
            <w:r w:rsidR="00124604" w:rsidRPr="00D75939">
              <w:rPr>
                <w:rFonts w:eastAsia="Times New Roman" w:cs="Times New Roman"/>
                <w:lang w:eastAsia="pl-PL"/>
              </w:rPr>
              <w:t>nia obiektowego i budowlanego</w:t>
            </w:r>
            <w:r w:rsidRPr="00D75939">
              <w:rPr>
                <w:rFonts w:eastAsia="Times New Roman" w:cs="Times New Roman"/>
                <w:lang w:eastAsia="pl-PL"/>
              </w:rPr>
              <w:t xml:space="preserve"> </w:t>
            </w:r>
            <w:r w:rsidR="00124604" w:rsidRPr="00D75939">
              <w:rPr>
                <w:rFonts w:eastAsia="Times New Roman" w:cs="Times New Roman"/>
                <w:lang w:eastAsia="pl-PL"/>
              </w:rPr>
              <w:t xml:space="preserve">oraz laboratoryjnego, a także </w:t>
            </w:r>
            <w:r w:rsidR="00747222" w:rsidRPr="00D75939">
              <w:rPr>
                <w:rFonts w:eastAsia="Times New Roman" w:cs="Times New Roman"/>
                <w:lang w:eastAsia="pl-PL"/>
              </w:rPr>
              <w:t>finansowania/</w:t>
            </w:r>
            <w:r w:rsidR="00124604" w:rsidRPr="00D75939">
              <w:rPr>
                <w:rFonts w:eastAsia="Times New Roman" w:cs="Times New Roman"/>
                <w:lang w:eastAsia="pl-PL"/>
              </w:rPr>
              <w:t xml:space="preserve">refundacji poniesionych środków na dodatkowe wynagrodzenia personelu </w:t>
            </w:r>
            <w:r w:rsidRPr="00D75939">
              <w:rPr>
                <w:rFonts w:eastAsia="Times New Roman" w:cs="Times New Roman"/>
                <w:lang w:eastAsia="pl-PL"/>
              </w:rPr>
              <w:t>szpitali</w:t>
            </w:r>
            <w:r w:rsidR="00FD0945" w:rsidRPr="00D75939">
              <w:rPr>
                <w:rFonts w:eastAsia="Times New Roman" w:cs="Times New Roman"/>
                <w:lang w:eastAsia="pl-PL"/>
              </w:rPr>
              <w:t xml:space="preserve"> (wojewódzkich, powiatowych, resortowych, klinicznych)</w:t>
            </w:r>
            <w:r w:rsidR="00272712" w:rsidRPr="00D75939">
              <w:rPr>
                <w:rFonts w:eastAsia="Times New Roman" w:cs="Times New Roman"/>
                <w:lang w:eastAsia="pl-PL"/>
              </w:rPr>
              <w:t xml:space="preserve"> związanych z walką i przeciwdziałaniem COVID-19</w:t>
            </w:r>
            <w:r w:rsidRPr="00D75939">
              <w:rPr>
                <w:rFonts w:eastAsia="Times New Roman" w:cs="Times New Roman"/>
                <w:lang w:eastAsia="pl-PL"/>
              </w:rPr>
              <w:t>;</w:t>
            </w:r>
          </w:p>
          <w:p w:rsidR="00124604" w:rsidRPr="00D75939" w:rsidRDefault="00124604"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zakupu wyposażenia i sprzętu medycznego, środków ochrony osobistej, sprzętów i środków do dezynfekcji, wyposaż</w:t>
            </w:r>
            <w:r w:rsidR="00814439" w:rsidRPr="00D75939">
              <w:rPr>
                <w:rFonts w:eastAsia="Times New Roman" w:cs="Times New Roman"/>
                <w:lang w:eastAsia="pl-PL"/>
              </w:rPr>
              <w:t>e</w:t>
            </w:r>
            <w:r w:rsidRPr="00D75939">
              <w:rPr>
                <w:rFonts w:eastAsia="Times New Roman" w:cs="Times New Roman"/>
                <w:lang w:eastAsia="pl-PL"/>
              </w:rPr>
              <w:t>nia obiektowego i budowlanego oraz laboratoryjnego, a także</w:t>
            </w:r>
            <w:r w:rsidR="00747222" w:rsidRPr="00D75939">
              <w:rPr>
                <w:rFonts w:eastAsia="Times New Roman" w:cs="Times New Roman"/>
                <w:lang w:eastAsia="pl-PL"/>
              </w:rPr>
              <w:t xml:space="preserve"> finansowania/</w:t>
            </w:r>
            <w:r w:rsidRPr="00D75939">
              <w:rPr>
                <w:rFonts w:eastAsia="Times New Roman" w:cs="Times New Roman"/>
                <w:lang w:eastAsia="pl-PL"/>
              </w:rPr>
              <w:t xml:space="preserve"> refundacji poniesionych środków na dodatkowe wynagrodzenia personelu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r w:rsidR="00747222">
              <w:rPr>
                <w:rFonts w:eastAsia="Times New Roman" w:cs="Times New Roman"/>
                <w:lang w:eastAsia="pl-PL"/>
              </w:rPr>
              <w:t>tj</w:t>
            </w:r>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r w:rsidR="00747222">
              <w:rPr>
                <w:rFonts w:eastAsia="Times New Roman" w:cs="Times New Roman"/>
                <w:lang w:eastAsia="pl-PL"/>
              </w:rPr>
              <w:t>tj</w:t>
            </w:r>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fumigatory, </w:t>
            </w:r>
            <w:r w:rsidR="00FB2D4A" w:rsidRPr="00FB2D4A">
              <w:rPr>
                <w:rFonts w:eastAsia="Times New Roman" w:cs="Times New Roman"/>
                <w:lang w:eastAsia="pl-PL"/>
              </w:rPr>
              <w:t>termometry bezdotykowe lub inne urządzenia do pomiaru temperatory ciała</w:t>
            </w:r>
            <w:r w:rsidR="00FB2D4A">
              <w:rPr>
                <w:rFonts w:eastAsia="Times New Roman" w:cs="Times New Roman"/>
                <w:lang w:eastAsia="pl-PL"/>
              </w:rPr>
              <w:t>, namiory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C50BE5" w:rsidRDefault="00C50BE5" w:rsidP="005556BD">
            <w:pPr>
              <w:numPr>
                <w:ilvl w:val="4"/>
                <w:numId w:val="16"/>
              </w:numPr>
              <w:spacing w:before="60" w:after="60" w:line="240" w:lineRule="auto"/>
              <w:ind w:left="1356"/>
              <w:rPr>
                <w:rFonts w:eastAsia="Times New Roman" w:cs="Times New Roman"/>
                <w:lang w:eastAsia="pl-PL"/>
              </w:rPr>
            </w:pPr>
            <w:r>
              <w:rPr>
                <w:rFonts w:eastAsia="Times New Roman" w:cs="Times New Roman"/>
                <w:lang w:eastAsia="pl-PL"/>
              </w:rPr>
              <w:t xml:space="preserve">grantowego dla jednostek samorządu terytorialnego i ich jednostek organizacyjnych </w:t>
            </w:r>
            <w:r w:rsidR="00EE4058">
              <w:rPr>
                <w:rFonts w:eastAsia="Times New Roman" w:cs="Times New Roman"/>
                <w:lang w:eastAsia="pl-PL"/>
              </w:rPr>
              <w:t>na  finan</w:t>
            </w:r>
            <w:r>
              <w:rPr>
                <w:rFonts w:eastAsia="Times New Roman" w:cs="Times New Roman"/>
                <w:lang w:eastAsia="pl-PL"/>
              </w:rPr>
              <w:t xml:space="preserve">sowanie  pomocy psychologiczno-pedagogicznej  dla uczniów  - </w:t>
            </w:r>
            <w:r w:rsidR="00EE4058">
              <w:rPr>
                <w:rFonts w:eastAsia="Times New Roman" w:cs="Times New Roman"/>
                <w:lang w:eastAsia="pl-PL"/>
              </w:rPr>
              <w:t>z uwagi na zwiększone zapotrzebo</w:t>
            </w:r>
            <w:r>
              <w:rPr>
                <w:rFonts w:eastAsia="Times New Roman" w:cs="Times New Roman"/>
                <w:lang w:eastAsia="pl-PL"/>
              </w:rPr>
              <w:t xml:space="preserve">wanie  w tym zakresie wynikające  z </w:t>
            </w:r>
            <w:r w:rsidR="00791FD1">
              <w:rPr>
                <w:rFonts w:eastAsia="Times New Roman" w:cs="Times New Roman"/>
                <w:lang w:eastAsia="pl-PL"/>
              </w:rPr>
              <w:t>pan</w:t>
            </w:r>
            <w:r>
              <w:rPr>
                <w:rFonts w:eastAsia="Times New Roman" w:cs="Times New Roman"/>
                <w:lang w:eastAsia="pl-PL"/>
              </w:rPr>
              <w:t xml:space="preserve">demii COVID-19. </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Benficjent projektu grantowego (grantodawca):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DE30DC" w:rsidRDefault="00DE30DC" w:rsidP="00AC2426">
            <w:pPr>
              <w:spacing w:before="60" w:after="60" w:line="240" w:lineRule="auto"/>
              <w:rPr>
                <w:rFonts w:eastAsia="Times New Roman" w:cs="Times New Roman"/>
                <w:lang w:eastAsia="pl-PL"/>
              </w:rPr>
            </w:pPr>
          </w:p>
          <w:p w:rsidR="00DE30DC" w:rsidRDefault="00DE30DC" w:rsidP="00AC2426">
            <w:pPr>
              <w:spacing w:before="60" w:after="60" w:line="240" w:lineRule="auto"/>
              <w:rPr>
                <w:rFonts w:eastAsia="Times New Roman" w:cs="Times New Roman"/>
                <w:lang w:eastAsia="pl-PL"/>
              </w:rPr>
            </w:pPr>
            <w:r w:rsidRPr="00DE30DC">
              <w:rPr>
                <w:rFonts w:eastAsia="Times New Roman" w:cs="Times New Roman"/>
                <w:lang w:eastAsia="pl-PL"/>
              </w:rPr>
              <w:t>W zakresie typu 2</w:t>
            </w:r>
            <w:r>
              <w:rPr>
                <w:rFonts w:eastAsia="Times New Roman" w:cs="Times New Roman"/>
                <w:lang w:eastAsia="pl-PL"/>
              </w:rPr>
              <w:t xml:space="preserve"> f:</w:t>
            </w:r>
          </w:p>
          <w:p w:rsidR="00DE30DC" w:rsidRPr="00DE30DC" w:rsidRDefault="00DE30DC" w:rsidP="00DE30DC">
            <w:pPr>
              <w:spacing w:before="60" w:after="60" w:line="240" w:lineRule="auto"/>
              <w:rPr>
                <w:rFonts w:eastAsia="Times New Roman" w:cs="Times New Roman"/>
                <w:lang w:eastAsia="pl-PL"/>
              </w:rPr>
            </w:pPr>
            <w:r w:rsidRPr="00DE30DC">
              <w:rPr>
                <w:rFonts w:eastAsia="Times New Roman" w:cs="Times New Roman"/>
                <w:lang w:eastAsia="pl-PL"/>
              </w:rPr>
              <w:t xml:space="preserve">Benficjent projektu grantowego (grantodawca): Województwo Zachodniopomorskie, </w:t>
            </w:r>
          </w:p>
          <w:p w:rsidR="00DA48D7" w:rsidRPr="00C02BDF" w:rsidRDefault="00DA48D7" w:rsidP="00DE30DC">
            <w:pPr>
              <w:spacing w:before="60" w:after="60" w:line="240" w:lineRule="auto"/>
              <w:rPr>
                <w:rFonts w:eastAsia="Times New Roman" w:cs="Times New Roman"/>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DF0700">
              <w:rPr>
                <w:rFonts w:eastAsia="Times New Roman" w:cs="Times New Roman"/>
                <w:lang w:eastAsia="pl-PL"/>
              </w:rPr>
              <w:t>zgodnie</w:t>
            </w:r>
            <w:r w:rsidRPr="00AC2426">
              <w:rPr>
                <w:rFonts w:eastAsia="Times New Roman" w:cs="Times New Roman"/>
                <w:lang w:eastAsia="pl-PL"/>
              </w:rPr>
              <w:t xml:space="preserve"> z imiennym wykazem podmiotów dla naboru zatwierdzonym przez Zarząd Województwa Zachodniopomorskiego</w:t>
            </w:r>
            <w:r w:rsidR="00DF0700">
              <w:rPr>
                <w:rFonts w:eastAsia="Times New Roman" w:cs="Times New Roman"/>
                <w:lang w:eastAsia="pl-PL"/>
              </w:rPr>
              <w:t xml:space="preserve"> oraz ich personel.</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późn. zm.)</w:t>
            </w:r>
          </w:p>
          <w:p w:rsidR="00DE30DC" w:rsidRDefault="00DE30DC" w:rsidP="00AC2426">
            <w:pPr>
              <w:spacing w:before="60" w:after="60" w:line="240" w:lineRule="auto"/>
              <w:rPr>
                <w:rFonts w:eastAsia="Times New Roman" w:cs="Times New Roman"/>
                <w:lang w:eastAsia="pl-PL"/>
              </w:rPr>
            </w:pPr>
            <w:r>
              <w:rPr>
                <w:rFonts w:eastAsia="Times New Roman" w:cs="Times New Roman"/>
                <w:lang w:eastAsia="pl-PL"/>
              </w:rPr>
              <w:t>W zakresie typu 2 f:</w:t>
            </w:r>
          </w:p>
          <w:p w:rsidR="00DE30DC" w:rsidRDefault="00DE30DC" w:rsidP="00AC2426">
            <w:pPr>
              <w:spacing w:before="60" w:after="60" w:line="240" w:lineRule="auto"/>
              <w:rPr>
                <w:rFonts w:eastAsia="Times New Roman" w:cs="Times New Roman"/>
                <w:lang w:eastAsia="pl-PL"/>
              </w:rPr>
            </w:pPr>
            <w:r w:rsidRPr="00791FD1">
              <w:rPr>
                <w:rFonts w:eastAsia="Times New Roman" w:cs="Times New Roman"/>
                <w:lang w:eastAsia="pl-PL"/>
              </w:rPr>
              <w:t xml:space="preserve">- jednostki samorządu terytorialnego i ich  jednostki organizacyjne: szkoły </w:t>
            </w:r>
            <w:r w:rsidR="002C5B86">
              <w:rPr>
                <w:rFonts w:eastAsia="Times New Roman"/>
                <w:lang w:eastAsia="pl-PL"/>
              </w:rPr>
              <w:t xml:space="preserve">i placówki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 dla których organem prowadzącym jest JST; uczniowie ww. szkół i placówek. </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EB3614">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EB3614">
              <w:rPr>
                <w:rFonts w:eastAsia="Times New Roman" w:cs="Times New Roman"/>
                <w:lang w:eastAsia="pl-PL"/>
              </w:rPr>
              <w:t>  17 060 000</w:t>
            </w:r>
            <w:r>
              <w:rPr>
                <w:rFonts w:eastAsia="Times New Roman" w:cs="Times New Roman"/>
                <w:lang w:eastAsia="pl-PL"/>
              </w:rPr>
              <w:t xml:space="preserve">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sidR="0055369F">
              <w:rPr>
                <w:rFonts w:eastAsia="Times New Roman"/>
              </w:rPr>
              <w:t xml:space="preserve"> oraz f </w:t>
            </w:r>
            <w:r>
              <w:rPr>
                <w:rFonts w:eastAsia="Times New Roman"/>
              </w:rPr>
              <w:t xml:space="preserve"> </w:t>
            </w:r>
            <w:r w:rsidRPr="001858A0">
              <w:rPr>
                <w:rFonts w:eastAsia="Times New Roman"/>
              </w:rPr>
              <w:t>będ</w:t>
            </w:r>
            <w:r w:rsidR="0055369F">
              <w:rPr>
                <w:rFonts w:eastAsia="Times New Roman"/>
              </w:rPr>
              <w:t>ą</w:t>
            </w:r>
            <w:r w:rsidRPr="001858A0">
              <w:rPr>
                <w:rFonts w:eastAsia="Times New Roman"/>
              </w:rPr>
              <w:t xml:space="preserve"> realizowan</w:t>
            </w:r>
            <w:r w:rsidR="0055369F">
              <w:rPr>
                <w:rFonts w:eastAsia="Times New Roman"/>
              </w:rPr>
              <w:t>e</w:t>
            </w:r>
            <w:r w:rsidRPr="001858A0">
              <w:rPr>
                <w:rFonts w:eastAsia="Times New Roman"/>
              </w:rPr>
              <w:t xml:space="preserve">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Wojewodztwo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AOTMiT.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a</w:t>
            </w:r>
            <w:r w:rsidR="00EA1ED6">
              <w:rPr>
                <w:rFonts w:eastAsia="Times New Roman"/>
                <w:iCs/>
                <w:lang w:eastAsia="pl-PL"/>
              </w:rPr>
              <w:t xml:space="preserve">i 2b </w:t>
            </w:r>
            <w:r>
              <w:rPr>
                <w:rFonts w:eastAsia="Times New Roman"/>
                <w:iCs/>
                <w:lang w:eastAsia="pl-PL"/>
              </w:rPr>
              <w:t>prowadzone przez podmioty lecznicze są realizowane w</w:t>
            </w:r>
            <w:r w:rsidRPr="00EA1ED6">
              <w:rPr>
                <w:rFonts w:eastAsia="Times New Roman"/>
                <w:iCs/>
                <w:strike/>
                <w:lang w:eastAsia="pl-PL"/>
              </w:rPr>
              <w:t xml:space="preserve"> </w:t>
            </w:r>
            <w:r w:rsidR="007570B5">
              <w:rPr>
                <w:rFonts w:eastAsia="Times New Roman"/>
                <w:iCs/>
                <w:lang w:eastAsia="pl-PL"/>
              </w:rPr>
              <w:t>uzgodnieniu</w:t>
            </w:r>
            <w:r w:rsidR="007570B5">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D75939" w:rsidRDefault="00747222" w:rsidP="00F83403">
            <w:pPr>
              <w:numPr>
                <w:ilvl w:val="0"/>
                <w:numId w:val="16"/>
              </w:numPr>
              <w:spacing w:before="60" w:after="60" w:line="240" w:lineRule="auto"/>
              <w:rPr>
                <w:rFonts w:eastAsia="Times New Roman"/>
                <w:iCs/>
                <w:strike/>
                <w:lang w:eastAsia="pl-PL"/>
              </w:rPr>
            </w:pPr>
            <w:r w:rsidRPr="00D75939">
              <w:rPr>
                <w:rFonts w:eastAsia="Times New Roman"/>
                <w:iCs/>
                <w:lang w:eastAsia="pl-PL"/>
              </w:rPr>
              <w:t>Finansowanie/r</w:t>
            </w:r>
            <w:r w:rsidR="00731582" w:rsidRPr="00D75939">
              <w:rPr>
                <w:rFonts w:eastAsia="Times New Roman"/>
                <w:iCs/>
                <w:lang w:eastAsia="pl-PL"/>
              </w:rPr>
              <w:t xml:space="preserve">efundacja poniesionych wydatków na dodatkowe wynagrodzenia </w:t>
            </w:r>
            <w:r w:rsidR="003F7C4B" w:rsidRPr="00D75939">
              <w:rPr>
                <w:rFonts w:eastAsia="Times New Roman"/>
                <w:iCs/>
                <w:lang w:eastAsia="pl-PL"/>
              </w:rPr>
              <w:t xml:space="preserve"> personelu zatrudnionego w placówkach </w:t>
            </w:r>
            <w:r w:rsidR="00473BFC" w:rsidRPr="00D75939">
              <w:rPr>
                <w:rFonts w:eastAsia="Times New Roman"/>
                <w:iCs/>
                <w:lang w:eastAsia="pl-PL"/>
              </w:rPr>
              <w:t>prowadząc</w:t>
            </w:r>
            <w:r w:rsidR="003F7C4B" w:rsidRPr="00D75939">
              <w:rPr>
                <w:rFonts w:eastAsia="Times New Roman"/>
                <w:iCs/>
                <w:lang w:eastAsia="pl-PL"/>
              </w:rPr>
              <w:t>ych</w:t>
            </w:r>
            <w:r w:rsidR="00473BFC" w:rsidRPr="00D75939">
              <w:rPr>
                <w:rFonts w:eastAsia="Times New Roman"/>
                <w:iCs/>
                <w:lang w:eastAsia="pl-PL"/>
              </w:rPr>
              <w:t xml:space="preserve"> działania związane z walką i przeciwdział</w:t>
            </w:r>
            <w:r w:rsidR="005A7100" w:rsidRPr="00D75939">
              <w:rPr>
                <w:rFonts w:eastAsia="Times New Roman"/>
                <w:iCs/>
                <w:lang w:eastAsia="pl-PL"/>
              </w:rPr>
              <w:t>a</w:t>
            </w:r>
            <w:r w:rsidR="00473BFC" w:rsidRPr="00D75939">
              <w:rPr>
                <w:rFonts w:eastAsia="Times New Roman"/>
                <w:iCs/>
                <w:lang w:eastAsia="pl-PL"/>
              </w:rPr>
              <w:t>ni</w:t>
            </w:r>
            <w:r w:rsidR="005A7100" w:rsidRPr="00D75939">
              <w:rPr>
                <w:rFonts w:eastAsia="Times New Roman"/>
                <w:iCs/>
                <w:lang w:eastAsia="pl-PL"/>
              </w:rPr>
              <w:t>e</w:t>
            </w:r>
            <w:r w:rsidR="00473BFC" w:rsidRPr="00D75939">
              <w:rPr>
                <w:rFonts w:eastAsia="Times New Roman"/>
                <w:iCs/>
                <w:lang w:eastAsia="pl-PL"/>
              </w:rPr>
              <w:t xml:space="preserve">m COVID-19 </w:t>
            </w:r>
            <w:r w:rsidR="00731582" w:rsidRPr="00D75939">
              <w:rPr>
                <w:rFonts w:eastAsia="Times New Roman"/>
                <w:iCs/>
                <w:lang w:eastAsia="pl-PL"/>
              </w:rPr>
              <w:t>prowadzon</w:t>
            </w:r>
            <w:r w:rsidRPr="00D75939">
              <w:rPr>
                <w:rFonts w:eastAsia="Times New Roman"/>
                <w:iCs/>
                <w:lang w:eastAsia="pl-PL"/>
              </w:rPr>
              <w:t>e</w:t>
            </w:r>
            <w:r w:rsidR="00731582" w:rsidRPr="00D75939">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41596F"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p w:rsidR="0041596F" w:rsidRPr="000D5CDC" w:rsidRDefault="0041596F" w:rsidP="00580953">
            <w:pPr>
              <w:numPr>
                <w:ilvl w:val="0"/>
                <w:numId w:val="16"/>
              </w:numPr>
              <w:spacing w:before="60" w:after="60" w:line="240" w:lineRule="auto"/>
              <w:rPr>
                <w:rFonts w:eastAsia="Times New Roman" w:cs="Times New Roman"/>
                <w:color w:val="000000"/>
                <w:lang w:eastAsia="pl-PL"/>
              </w:rPr>
            </w:pPr>
            <w:r>
              <w:rPr>
                <w:rFonts w:eastAsia="Times New Roman"/>
                <w:lang w:eastAsia="pl-PL"/>
              </w:rPr>
              <w:t xml:space="preserve">Wspacie w ramach typu projektu 2 f na drugim poziomie udzielane będzie w oparciu o algorytm podziału srodków  pomiędzy JST </w:t>
            </w:r>
            <w:r w:rsidR="00344A0C">
              <w:rPr>
                <w:rFonts w:eastAsia="Times New Roman"/>
                <w:lang w:eastAsia="pl-PL"/>
              </w:rPr>
              <w:t>w oparciu o liczbę uczniów</w:t>
            </w:r>
            <w:r>
              <w:rPr>
                <w:rFonts w:eastAsia="Times New Roman"/>
                <w:lang w:eastAsia="pl-PL"/>
              </w:rPr>
              <w:t xml:space="preserve"> ze szkó</w:t>
            </w:r>
            <w:r w:rsidR="00344A0C">
              <w:rPr>
                <w:rFonts w:eastAsia="Times New Roman"/>
                <w:lang w:eastAsia="pl-PL"/>
              </w:rPr>
              <w:t>ł</w:t>
            </w:r>
            <w:r w:rsidR="00580953">
              <w:rPr>
                <w:rFonts w:eastAsia="Times New Roman"/>
                <w:lang w:eastAsia="pl-PL"/>
              </w:rPr>
              <w:t xml:space="preserve"> i placówek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w:t>
            </w:r>
            <w:r>
              <w:rPr>
                <w:rFonts w:eastAsia="Times New Roman"/>
                <w:lang w:eastAsia="pl-PL"/>
              </w:rPr>
              <w:t xml:space="preserve">, dla których organem prowadzącym jest JST na podstawie danych z Systemu Informacji Oswiatowej.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F471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sidR="00DF471E">
              <w:rPr>
                <w:rFonts w:eastAsia="Times New Roman" w:cs="Times New Roman"/>
                <w:color w:val="000000"/>
                <w:lang w:eastAsia="pl-PL"/>
              </w:rPr>
              <w:t xml:space="preserve"> – w przypadku typu projektu 1, 2 a-e</w:t>
            </w:r>
          </w:p>
          <w:p w:rsidR="00DF471E" w:rsidRPr="008F75DE" w:rsidRDefault="00DF471E" w:rsidP="001F17F6">
            <w:pPr>
              <w:spacing w:before="120" w:after="40" w:line="240" w:lineRule="auto"/>
              <w:rPr>
                <w:rFonts w:eastAsia="Times New Roman" w:cs="Times New Roman"/>
                <w:color w:val="000000"/>
                <w:lang w:eastAsia="pl-PL"/>
              </w:rPr>
            </w:pPr>
            <w:r w:rsidRPr="00086709">
              <w:rPr>
                <w:rFonts w:eastAsia="Times New Roman" w:cs="Times New Roman"/>
                <w:color w:val="000000"/>
                <w:highlight w:val="yellow"/>
                <w:lang w:eastAsia="pl-PL"/>
              </w:rPr>
              <w:t>Nie przewiduje się cross-financingu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F70D5">
            <w:pPr>
              <w:spacing w:before="120" w:after="40" w:line="240" w:lineRule="auto"/>
              <w:rPr>
                <w:rFonts w:eastAsia="Times New Roman" w:cs="Times New Roman"/>
                <w:color w:val="000000"/>
                <w:lang w:eastAsia="pl-PL"/>
              </w:rPr>
            </w:pPr>
            <w:r w:rsidRPr="00AD09D6">
              <w:rPr>
                <w:rFonts w:cs="Calibri"/>
              </w:rPr>
              <w:t xml:space="preserve">Nie więcej niż </w:t>
            </w:r>
            <w:r w:rsidR="008F70D5" w:rsidRPr="007054C6">
              <w:rPr>
                <w:rFonts w:cs="Calibri"/>
              </w:rPr>
              <w:t>40</w:t>
            </w:r>
            <w:r w:rsidRPr="007054C6">
              <w:rPr>
                <w:rFonts w:cs="Calibri"/>
              </w:rPr>
              <w:t>%</w:t>
            </w:r>
            <w:r>
              <w:rPr>
                <w:rFonts w:eastAsia="Times New Roman" w:cs="Times New Roman"/>
                <w:color w:val="000000"/>
                <w:lang w:eastAsia="pl-PL"/>
              </w:rPr>
              <w:t xml:space="preserve"> </w:t>
            </w:r>
            <w:r w:rsidR="007054C6">
              <w:rPr>
                <w:rFonts w:eastAsia="Times New Roman" w:cs="Times New Roman"/>
                <w:color w:val="000000"/>
                <w:lang w:eastAsia="pl-PL"/>
              </w:rPr>
              <w:t xml:space="preserve">- w przypadku </w:t>
            </w:r>
            <w:r w:rsidR="00CC1DA2">
              <w:rPr>
                <w:rFonts w:eastAsia="Times New Roman" w:cs="Times New Roman"/>
                <w:color w:val="000000"/>
                <w:lang w:eastAsia="pl-PL"/>
              </w:rPr>
              <w:t xml:space="preserve">typu </w:t>
            </w:r>
            <w:r w:rsidR="007054C6">
              <w:rPr>
                <w:rFonts w:eastAsia="Times New Roman" w:cs="Times New Roman"/>
                <w:color w:val="000000"/>
                <w:lang w:eastAsia="pl-PL"/>
              </w:rPr>
              <w:t>projektu 1</w:t>
            </w:r>
          </w:p>
          <w:p w:rsidR="007054C6" w:rsidRDefault="007054C6" w:rsidP="007054C6">
            <w:pPr>
              <w:spacing w:before="120" w:after="40" w:line="240" w:lineRule="auto"/>
              <w:rPr>
                <w:rFonts w:eastAsia="Times New Roman" w:cs="Times New Roman"/>
                <w:color w:val="000000"/>
                <w:lang w:eastAsia="pl-PL"/>
              </w:rPr>
            </w:pPr>
            <w:r>
              <w:rPr>
                <w:rFonts w:eastAsia="Times New Roman" w:cs="Times New Roman"/>
                <w:color w:val="000000"/>
                <w:lang w:eastAsia="pl-PL"/>
              </w:rPr>
              <w:t>Nie więcej niż 100% - w przypadku typ</w:t>
            </w:r>
            <w:r w:rsidR="00CC1DA2">
              <w:rPr>
                <w:rFonts w:eastAsia="Times New Roman" w:cs="Times New Roman"/>
                <w:color w:val="000000"/>
                <w:lang w:eastAsia="pl-PL"/>
              </w:rPr>
              <w:t>u</w:t>
            </w:r>
            <w:r>
              <w:rPr>
                <w:rFonts w:eastAsia="Times New Roman" w:cs="Times New Roman"/>
                <w:color w:val="000000"/>
                <w:lang w:eastAsia="pl-PL"/>
              </w:rPr>
              <w:t xml:space="preserve"> projektu 2</w:t>
            </w:r>
            <w:r w:rsidR="00E141E4">
              <w:rPr>
                <w:rFonts w:eastAsia="Times New Roman" w:cs="Times New Roman"/>
                <w:color w:val="000000"/>
                <w:lang w:eastAsia="pl-PL"/>
              </w:rPr>
              <w:t xml:space="preserve"> a-e</w:t>
            </w:r>
          </w:p>
          <w:p w:rsidR="00E141E4" w:rsidRPr="008F75DE" w:rsidRDefault="00E141E4" w:rsidP="008E6A99">
            <w:pPr>
              <w:spacing w:before="120" w:after="40" w:line="240" w:lineRule="auto"/>
              <w:rPr>
                <w:rFonts w:eastAsia="Times New Roman" w:cs="Times New Roman"/>
                <w:color w:val="000000"/>
                <w:lang w:eastAsia="pl-PL"/>
              </w:rPr>
            </w:pPr>
            <w:r w:rsidRPr="002E0EAB">
              <w:rPr>
                <w:rFonts w:eastAsia="Times New Roman" w:cs="Times New Roman"/>
                <w:color w:val="000000"/>
                <w:highlight w:val="yellow"/>
                <w:lang w:eastAsia="pl-PL"/>
              </w:rPr>
              <w:t>Nie przwiduje się</w:t>
            </w:r>
            <w:r w:rsidR="008E6A99">
              <w:rPr>
                <w:rFonts w:eastAsia="Times New Roman" w:cs="Times New Roman"/>
                <w:color w:val="000000"/>
                <w:highlight w:val="yellow"/>
                <w:lang w:eastAsia="pl-PL"/>
              </w:rPr>
              <w:t xml:space="preserve"> zakupu ś</w:t>
            </w:r>
            <w:r w:rsidR="00066A66" w:rsidRPr="002E0EAB">
              <w:rPr>
                <w:rFonts w:eastAsia="Times New Roman" w:cs="Times New Roman"/>
                <w:color w:val="000000"/>
                <w:highlight w:val="yellow"/>
                <w:lang w:eastAsia="pl-PL"/>
              </w:rPr>
              <w:t>r</w:t>
            </w:r>
            <w:r w:rsidR="008E6A99">
              <w:rPr>
                <w:rFonts w:eastAsia="Times New Roman" w:cs="Times New Roman"/>
                <w:color w:val="000000"/>
                <w:highlight w:val="yellow"/>
                <w:lang w:eastAsia="pl-PL"/>
              </w:rPr>
              <w:t>o</w:t>
            </w:r>
            <w:r w:rsidR="00066A66" w:rsidRPr="002E0EAB">
              <w:rPr>
                <w:rFonts w:eastAsia="Times New Roman" w:cs="Times New Roman"/>
                <w:color w:val="000000"/>
                <w:highlight w:val="yellow"/>
                <w:lang w:eastAsia="pl-PL"/>
              </w:rPr>
              <w:t>dków trwałych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CE6E7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w:t>
            </w:r>
            <w:r w:rsidR="001052F9" w:rsidRPr="000D5CDC">
              <w:rPr>
                <w:rFonts w:eastAsia="Times New Roman" w:cs="Times New Roman"/>
                <w:color w:val="000000"/>
                <w:lang w:eastAsia="pl-PL"/>
              </w:rPr>
              <w:t>85%</w:t>
            </w:r>
          </w:p>
          <w:p w:rsidR="00CE6E7A" w:rsidRDefault="00CE6E7A" w:rsidP="00BC478E">
            <w:pPr>
              <w:spacing w:before="120" w:after="40" w:line="240" w:lineRule="auto"/>
              <w:rPr>
                <w:rFonts w:eastAsia="Times New Roman" w:cs="Times New Roman"/>
                <w:color w:val="000000"/>
                <w:lang w:eastAsia="pl-PL"/>
              </w:rPr>
            </w:pPr>
            <w:r w:rsidRPr="00197907">
              <w:rPr>
                <w:rFonts w:eastAsia="Times New Roman" w:cs="Times New Roman"/>
                <w:color w:val="000000"/>
                <w:highlight w:val="yellow"/>
                <w:lang w:eastAsia="pl-PL"/>
              </w:rPr>
              <w:t>Typ projektów 2</w:t>
            </w:r>
            <w:r w:rsidR="00580953">
              <w:rPr>
                <w:rFonts w:eastAsia="Times New Roman" w:cs="Times New Roman"/>
                <w:color w:val="000000"/>
                <w:highlight w:val="yellow"/>
                <w:lang w:eastAsia="pl-PL"/>
              </w:rPr>
              <w:t xml:space="preserve"> a-e</w:t>
            </w:r>
            <w:r w:rsidRPr="00197907">
              <w:rPr>
                <w:rFonts w:eastAsia="Times New Roman" w:cs="Times New Roman"/>
                <w:color w:val="000000"/>
                <w:highlight w:val="yellow"/>
                <w:lang w:eastAsia="pl-PL"/>
              </w:rPr>
              <w:t xml:space="preserve">: </w:t>
            </w:r>
            <w:r w:rsidR="00BC478E" w:rsidRPr="00197907">
              <w:rPr>
                <w:rFonts w:eastAsia="Times New Roman" w:cs="Times New Roman"/>
                <w:color w:val="000000"/>
                <w:highlight w:val="yellow"/>
                <w:lang w:eastAsia="pl-PL"/>
              </w:rPr>
              <w:t>85</w:t>
            </w:r>
            <w:r w:rsidRPr="00197907">
              <w:rPr>
                <w:rFonts w:eastAsia="Times New Roman" w:cs="Times New Roman"/>
                <w:color w:val="000000"/>
                <w:highlight w:val="yellow"/>
                <w:lang w:eastAsia="pl-PL"/>
              </w:rPr>
              <w:t>%</w:t>
            </w:r>
          </w:p>
          <w:p w:rsidR="00580953" w:rsidRDefault="00580953"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2 f: 80%</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75939" w:rsidRDefault="00402B5C" w:rsidP="000D5CDC">
            <w:pPr>
              <w:spacing w:before="120" w:after="40" w:line="240" w:lineRule="auto"/>
              <w:rPr>
                <w:rFonts w:eastAsia="Times New Roman" w:cs="Times New Roman"/>
                <w:lang w:eastAsia="pl-PL"/>
              </w:rPr>
            </w:pPr>
            <w:r w:rsidRPr="00D75939">
              <w:rPr>
                <w:rFonts w:eastAsia="Times New Roman" w:cs="Times New Roman"/>
                <w:lang w:eastAsia="pl-PL"/>
              </w:rPr>
              <w:t xml:space="preserve">90% (85% </w:t>
            </w:r>
            <w:r w:rsidR="00CE6E7A" w:rsidRPr="00D75939">
              <w:rPr>
                <w:rFonts w:eastAsia="Times New Roman" w:cs="Times New Roman"/>
                <w:lang w:eastAsia="pl-PL"/>
              </w:rPr>
              <w:t xml:space="preserve">EFS </w:t>
            </w:r>
            <w:r w:rsidRPr="00D75939">
              <w:rPr>
                <w:rFonts w:eastAsia="Times New Roman" w:cs="Times New Roman"/>
                <w:lang w:eastAsia="pl-PL"/>
              </w:rPr>
              <w:t>+ 5% BP)</w:t>
            </w:r>
            <w:r w:rsidR="00AD09D6" w:rsidRPr="00D75939">
              <w:rPr>
                <w:rFonts w:eastAsia="Times New Roman" w:cs="Times New Roman"/>
                <w:lang w:eastAsia="pl-PL"/>
              </w:rPr>
              <w:t xml:space="preserve"> - typ projektów 1</w:t>
            </w:r>
          </w:p>
          <w:p w:rsidR="00AD09D6" w:rsidRDefault="00AD09D6" w:rsidP="007555EB">
            <w:pPr>
              <w:spacing w:before="120" w:after="40" w:line="240" w:lineRule="auto"/>
              <w:rPr>
                <w:rFonts w:eastAsia="Times New Roman" w:cs="Times New Roman"/>
                <w:lang w:eastAsia="pl-PL"/>
              </w:rPr>
            </w:pPr>
            <w:r w:rsidRPr="00197907">
              <w:rPr>
                <w:rFonts w:eastAsia="Times New Roman" w:cs="Times New Roman"/>
                <w:highlight w:val="yellow"/>
                <w:lang w:eastAsia="pl-PL"/>
              </w:rPr>
              <w:t xml:space="preserve">100% </w:t>
            </w:r>
            <w:r w:rsidR="00CE6E7A" w:rsidRPr="00197907">
              <w:rPr>
                <w:rFonts w:eastAsia="Times New Roman" w:cs="Times New Roman"/>
                <w:highlight w:val="yellow"/>
                <w:lang w:eastAsia="pl-PL"/>
              </w:rPr>
              <w:t>(</w:t>
            </w:r>
            <w:r w:rsidR="007555EB" w:rsidRPr="00197907">
              <w:rPr>
                <w:rFonts w:eastAsia="Times New Roman" w:cs="Times New Roman"/>
                <w:highlight w:val="yellow"/>
                <w:lang w:eastAsia="pl-PL"/>
              </w:rPr>
              <w:t>85</w:t>
            </w:r>
            <w:r w:rsidR="00CE6E7A" w:rsidRPr="00197907">
              <w:rPr>
                <w:rFonts w:eastAsia="Times New Roman" w:cs="Times New Roman"/>
                <w:highlight w:val="yellow"/>
                <w:lang w:eastAsia="pl-PL"/>
              </w:rPr>
              <w:t xml:space="preserve">% EFS + </w:t>
            </w:r>
            <w:r w:rsidR="007555EB" w:rsidRPr="00197907">
              <w:rPr>
                <w:rFonts w:eastAsia="Times New Roman" w:cs="Times New Roman"/>
                <w:highlight w:val="yellow"/>
                <w:lang w:eastAsia="pl-PL"/>
              </w:rPr>
              <w:t>15</w:t>
            </w:r>
            <w:r w:rsidR="00CE6E7A" w:rsidRPr="00197907">
              <w:rPr>
                <w:rFonts w:eastAsia="Times New Roman" w:cs="Times New Roman"/>
                <w:highlight w:val="yellow"/>
                <w:lang w:eastAsia="pl-PL"/>
              </w:rPr>
              <w:t xml:space="preserve">% BP) </w:t>
            </w:r>
            <w:r w:rsidRPr="00197907">
              <w:rPr>
                <w:rFonts w:eastAsia="Times New Roman" w:cs="Times New Roman"/>
                <w:highlight w:val="yellow"/>
                <w:lang w:eastAsia="pl-PL"/>
              </w:rPr>
              <w:t>dla typy projektów 2</w:t>
            </w:r>
            <w:r w:rsidR="003D435E">
              <w:rPr>
                <w:rFonts w:eastAsia="Times New Roman" w:cs="Times New Roman"/>
                <w:lang w:eastAsia="pl-PL"/>
              </w:rPr>
              <w:t xml:space="preserve"> a-e</w:t>
            </w:r>
          </w:p>
          <w:p w:rsidR="003D435E" w:rsidRPr="00D75939" w:rsidRDefault="003D435E" w:rsidP="00580953">
            <w:pPr>
              <w:spacing w:before="120" w:after="40" w:line="240" w:lineRule="auto"/>
              <w:rPr>
                <w:rFonts w:eastAsia="Times New Roman" w:cs="Times New Roman"/>
                <w:color w:val="000000"/>
                <w:lang w:eastAsia="pl-PL"/>
              </w:rPr>
            </w:pPr>
            <w:r w:rsidRPr="00681147">
              <w:rPr>
                <w:rFonts w:eastAsia="Times New Roman" w:cs="Times New Roman"/>
                <w:highlight w:val="yellow"/>
                <w:lang w:eastAsia="pl-PL"/>
              </w:rPr>
              <w:t>9</w:t>
            </w:r>
            <w:r w:rsidR="00580953">
              <w:rPr>
                <w:rFonts w:eastAsia="Times New Roman" w:cs="Times New Roman"/>
                <w:highlight w:val="yellow"/>
                <w:lang w:eastAsia="pl-PL"/>
              </w:rPr>
              <w:t>5</w:t>
            </w:r>
            <w:r w:rsidRPr="00681147">
              <w:rPr>
                <w:rFonts w:eastAsia="Times New Roman" w:cs="Times New Roman"/>
                <w:highlight w:val="yellow"/>
                <w:lang w:eastAsia="pl-PL"/>
              </w:rPr>
              <w:t>%</w:t>
            </w:r>
            <w:r w:rsidR="00580953">
              <w:rPr>
                <w:rStyle w:val="Odwoaniedokomentarza"/>
                <w:rFonts w:ascii="Calibri" w:hAnsi="Calibri"/>
              </w:rPr>
              <w:t xml:space="preserve"> </w:t>
            </w:r>
            <w:r w:rsidR="00FB37FA" w:rsidRPr="00FB37FA">
              <w:rPr>
                <w:rFonts w:eastAsia="Times New Roman" w:cs="Times New Roman"/>
                <w:highlight w:val="cyan"/>
                <w:lang w:eastAsia="pl-PL"/>
              </w:rPr>
              <w:t>(80%</w:t>
            </w:r>
            <w:r w:rsidRPr="00FB37FA">
              <w:rPr>
                <w:rFonts w:eastAsia="Times New Roman" w:cs="Times New Roman"/>
                <w:highlight w:val="cyan"/>
                <w:lang w:eastAsia="pl-PL"/>
              </w:rPr>
              <w:t>EF</w:t>
            </w:r>
            <w:r w:rsidRPr="00681147">
              <w:rPr>
                <w:rFonts w:eastAsia="Times New Roman" w:cs="Times New Roman"/>
                <w:highlight w:val="yellow"/>
                <w:lang w:eastAsia="pl-PL"/>
              </w:rPr>
              <w:t>S +</w:t>
            </w:r>
            <w:r w:rsidR="00FB37FA" w:rsidRPr="00FB37FA">
              <w:rPr>
                <w:rFonts w:eastAsia="Times New Roman" w:cs="Times New Roman"/>
                <w:highlight w:val="cyan"/>
                <w:lang w:eastAsia="pl-PL"/>
              </w:rPr>
              <w:t>1</w:t>
            </w:r>
            <w:r w:rsidRPr="00681147">
              <w:rPr>
                <w:rFonts w:eastAsia="Times New Roman" w:cs="Times New Roman"/>
                <w:highlight w:val="yellow"/>
                <w:lang w:eastAsia="pl-PL"/>
              </w:rPr>
              <w:t>5% BP) dla typu projektu 2f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0687D" w:rsidRDefault="0090687D" w:rsidP="000D5CDC">
            <w:pPr>
              <w:spacing w:before="120" w:line="240" w:lineRule="auto"/>
              <w:rPr>
                <w:rFonts w:eastAsia="Times New Roman" w:cs="Times New Roman"/>
                <w:color w:val="000000"/>
                <w:lang w:eastAsia="pl-PL"/>
              </w:rPr>
            </w:pPr>
          </w:p>
          <w:p w:rsidR="001052F9" w:rsidRPr="00D75939" w:rsidRDefault="001052F9" w:rsidP="000D5CDC">
            <w:pPr>
              <w:spacing w:before="120" w:line="240" w:lineRule="auto"/>
              <w:rPr>
                <w:rFonts w:eastAsia="Times New Roman" w:cs="Times New Roman"/>
                <w:color w:val="000000"/>
                <w:lang w:eastAsia="pl-PL"/>
              </w:rPr>
            </w:pPr>
            <w:r w:rsidRPr="00D75939">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Pr="00D75939" w:rsidRDefault="001052F9" w:rsidP="000D5CDC">
            <w:pPr>
              <w:spacing w:before="120" w:after="40" w:line="240" w:lineRule="auto"/>
              <w:rPr>
                <w:rFonts w:eastAsia="Times New Roman" w:cs="Times New Roman"/>
                <w:lang w:eastAsia="pl-PL"/>
              </w:rPr>
            </w:pPr>
            <w:r w:rsidRPr="00D75939">
              <w:rPr>
                <w:rFonts w:eastAsia="Times New Roman" w:cs="Times New Roman"/>
                <w:lang w:eastAsia="pl-PL"/>
              </w:rPr>
              <w:t>1</w:t>
            </w:r>
            <w:r w:rsidR="00402B5C" w:rsidRPr="00D75939">
              <w:rPr>
                <w:rFonts w:eastAsia="Times New Roman" w:cs="Times New Roman"/>
                <w:lang w:eastAsia="pl-PL"/>
              </w:rPr>
              <w:t>0</w:t>
            </w:r>
            <w:r w:rsidRPr="00D75939">
              <w:rPr>
                <w:rFonts w:eastAsia="Times New Roman" w:cs="Times New Roman"/>
                <w:lang w:eastAsia="pl-PL"/>
              </w:rPr>
              <w:t>%</w:t>
            </w:r>
            <w:r w:rsidR="00AD09D6" w:rsidRPr="00D75939">
              <w:rPr>
                <w:rFonts w:eastAsia="Times New Roman" w:cs="Times New Roman"/>
                <w:lang w:eastAsia="pl-PL"/>
              </w:rPr>
              <w:t xml:space="preserve"> - typ projektów 1</w:t>
            </w:r>
          </w:p>
          <w:p w:rsidR="003D435E" w:rsidRDefault="00AD09D6" w:rsidP="000D5CDC">
            <w:pPr>
              <w:spacing w:before="120" w:after="40" w:line="240" w:lineRule="auto"/>
              <w:rPr>
                <w:rFonts w:eastAsia="Times New Roman" w:cs="Times New Roman"/>
                <w:highlight w:val="yellow"/>
                <w:lang w:eastAsia="pl-PL"/>
              </w:rPr>
            </w:pPr>
            <w:r w:rsidRPr="00197907">
              <w:rPr>
                <w:rFonts w:eastAsia="Times New Roman" w:cs="Times New Roman"/>
                <w:highlight w:val="yellow"/>
                <w:lang w:eastAsia="pl-PL"/>
              </w:rPr>
              <w:t>0% - typ projektów 2</w:t>
            </w:r>
            <w:r w:rsidR="003D435E">
              <w:rPr>
                <w:rFonts w:eastAsia="Times New Roman" w:cs="Times New Roman"/>
                <w:highlight w:val="yellow"/>
                <w:lang w:eastAsia="pl-PL"/>
              </w:rPr>
              <w:t xml:space="preserve"> a- e</w:t>
            </w:r>
          </w:p>
          <w:p w:rsidR="001052F9" w:rsidRPr="003D435E" w:rsidRDefault="00580953" w:rsidP="000D5CDC">
            <w:pPr>
              <w:spacing w:before="120" w:after="40" w:line="240" w:lineRule="auto"/>
              <w:rPr>
                <w:rFonts w:eastAsia="Times New Roman" w:cs="Times New Roman"/>
                <w:highlight w:val="yellow"/>
                <w:lang w:eastAsia="pl-PL"/>
              </w:rPr>
            </w:pPr>
            <w:r>
              <w:rPr>
                <w:rFonts w:eastAsia="Times New Roman" w:cs="Times New Roman"/>
                <w:highlight w:val="yellow"/>
                <w:lang w:eastAsia="pl-PL"/>
              </w:rPr>
              <w:t>5</w:t>
            </w:r>
            <w:r w:rsidR="003D435E">
              <w:rPr>
                <w:rFonts w:eastAsia="Times New Roman" w:cs="Times New Roman"/>
                <w:highlight w:val="yellow"/>
                <w:lang w:eastAsia="pl-PL"/>
              </w:rPr>
              <w:t>% - typ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C50BE5">
          <w:headerReference w:type="default" r:id="rId39"/>
          <w:pgSz w:w="16838" w:h="11906" w:orient="landscape"/>
          <w:pgMar w:top="1417" w:right="1417" w:bottom="1417" w:left="1417" w:header="708" w:footer="708" w:gutter="0"/>
          <w:lnNumType w:countBy="1" w:restart="continuous"/>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930869" w:rsidP="00094254">
      <w:pPr>
        <w:jc w:val="center"/>
        <w:rPr>
          <w:b/>
          <w:sz w:val="32"/>
          <w:szCs w:val="32"/>
        </w:rPr>
      </w:pPr>
      <w:r>
        <w:rPr>
          <w:b/>
          <w:noProof/>
          <w:sz w:val="32"/>
          <w:szCs w:val="32"/>
          <w:lang w:eastAsia="pl-PL"/>
        </w:rPr>
        <w:drawing>
          <wp:inline distT="0" distB="0" distL="0" distR="0">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Niezwykle istotne będzie także podnoszenie jakości oferty placówek wychowania przedszkolnego w powiązaniu z działaniami ukierunkowanymi na tworzenie 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pozaformalne.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transveral skills)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[szt]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emocjonalno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dodatkowych zajeć dydaktyczno-wyrównawczych służących wyrównywaniu dysproporcji edukacyjnych w trkacjie procesu kształcenia dla dzieci w wieku przedszkolnym</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realizację zajeć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17 423 230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ponadpostawowym</w:t>
            </w:r>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3 431 770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cross-financing)</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wsparcie uczniów ze specjalnymi potrzebami edukacyjnymi, w tym uczniów młodszych w ramach zajęć uzupełniających ofertę szkoły lub placówki systemu oświaty, w tym: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711081" w:rsidRPr="00111142" w:rsidRDefault="00711081" w:rsidP="00270CA5">
            <w:pPr>
              <w:spacing w:before="60" w:after="60"/>
              <w:rPr>
                <w:rFonts w:cs="Times New Roman"/>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Liczba uczniów obętych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rozwijające kompetencje emocjonalno – społeczne oraz inne zajęcia o charakterze terapeutycznym</w:t>
            </w:r>
            <w:r w:rsidRPr="00111142">
              <w:rPr>
                <w:rFonts w:eastAsia="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dodatkowych zajeć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zajeć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matematyczno – przyrodniczych </w:t>
            </w:r>
            <w:r w:rsidRPr="00111142">
              <w:rPr>
                <w:rFonts w:eastAsia="Times New Roman"/>
                <w:lang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121E4A">
            <w:pPr>
              <w:rPr>
                <w:rFonts w:eastAsia="Times New Roman" w:cs="Times New Roman"/>
                <w:color w:val="000000"/>
                <w:lang w:eastAsia="pl-PL"/>
              </w:rPr>
            </w:pPr>
            <w:r>
              <w:t xml:space="preserve"> 4 405 000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zwalidowanych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A921E2" w:rsidRPr="00A921E2">
              <w:rPr>
                <w:rFonts w:eastAsia="Times New Roman"/>
              </w:rPr>
              <w:t>oraz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CKZiU,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(CKZiU)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r w:rsidRPr="00E06091">
              <w:rPr>
                <w:rFonts w:eastAsia="Times New Roman"/>
              </w:rPr>
              <w:t>CKZi</w:t>
            </w:r>
            <w:r>
              <w:rPr>
                <w:rFonts w:eastAsia="Times New Roman" w:cs="Times New Roman"/>
                <w:lang w:eastAsia="pl-PL"/>
              </w:rPr>
              <w:t xml:space="preserve">U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CKZiU</w:t>
            </w:r>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4A14A7">
              <w:rPr>
                <w:rFonts w:eastAsia="Times New Roman"/>
              </w:rPr>
              <w:t xml:space="preserve">CKZ lub </w:t>
            </w:r>
            <w:r w:rsidRPr="00E06091">
              <w:rPr>
                <w:rFonts w:eastAsia="Times New Roman"/>
              </w:rPr>
              <w:t>CKZiU</w:t>
            </w:r>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711081" w:rsidRPr="00111142">
              <w:rPr>
                <w:rFonts w:eastAsia="Times New Roman"/>
                <w:lang w:eastAsia="pl-PL"/>
              </w:rPr>
              <w:t xml:space="preserve">doradztwa zawodowego, </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 – zawodowych, realizujących zadania z zakresu doradztwa zawodowego w szkołach</w:t>
            </w:r>
            <w:r w:rsidRPr="00111142">
              <w:rPr>
                <w:rFonts w:eastAsia="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formale i </w:t>
            </w:r>
            <w:r w:rsidR="00671028">
              <w:rPr>
                <w:rFonts w:eastAsia="Times New Roman" w:cs="Times New Roman"/>
                <w:lang w:eastAsia="pl-PL"/>
              </w:rPr>
              <w:t>pozaformalne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39 941 295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w:t>
            </w:r>
            <w:r>
              <w:rPr>
                <w:rFonts w:eastAsia="Times New Roman" w:cs="Times New Roman"/>
                <w:color w:val="000000"/>
                <w:lang w:eastAsia="pl-PL"/>
              </w:rPr>
              <w:t>lnym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Liczba podmiotów realizujących zadania centrum kształcenia zawodowego i ustawicznego objętych wsparciem w programie [szt.]</w:t>
            </w:r>
            <w:r w:rsidR="002336A2" w:rsidRPr="00111142">
              <w:rPr>
                <w:rFonts w:eastAsia="Times New Roman" w:cs="Calibri"/>
                <w:lang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umiejetności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754627" w:rsidRPr="00754627">
              <w:rPr>
                <w:rFonts w:eastAsia="Times New Roman"/>
              </w:rPr>
              <w:t>oraz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CKZiU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r w:rsidRPr="00E06091">
              <w:rPr>
                <w:rFonts w:eastAsia="Times New Roman"/>
              </w:rPr>
              <w:t>CKZi</w:t>
            </w:r>
            <w:r>
              <w:rPr>
                <w:rFonts w:eastAsia="Times New Roman" w:cs="Times New Roman"/>
                <w:lang w:eastAsia="pl-PL"/>
              </w:rPr>
              <w:t xml:space="preserve">U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CKZiU</w:t>
            </w:r>
            <w:r w:rsidR="0023319B" w:rsidRPr="00111142">
              <w:rPr>
                <w:rFonts w:eastAsia="Times New Roman"/>
                <w:lang w:eastAsia="pl-PL"/>
              </w:rPr>
              <w:t xml:space="preserve">lub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CKZiU </w:t>
            </w:r>
            <w:r w:rsidRPr="00E06091">
              <w:rPr>
                <w:rFonts w:eastAsia="Times New Roman"/>
              </w:rPr>
              <w:t xml:space="preserve">lub inne zespoły realizujące zadania </w:t>
            </w:r>
            <w:r w:rsidR="00830A9A">
              <w:rPr>
                <w:rFonts w:eastAsia="Times New Roman"/>
              </w:rPr>
              <w:t xml:space="preserve">CKZ, </w:t>
            </w:r>
            <w:r w:rsidRPr="00E06091">
              <w:rPr>
                <w:rFonts w:eastAsia="Times New Roman"/>
              </w:rPr>
              <w:t>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doradztwazawodowego w szkołach</w:t>
            </w:r>
            <w:r w:rsidRPr="00111142">
              <w:rPr>
                <w:rFonts w:eastAsia="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doradztwazawodowego.</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Finansowanie zaliczkowe planowane, odbywa się na zasadach określonych w ustawie z dnia 27 sierpnia 2009 r. o finansach publicznych.</w:t>
            </w:r>
            <w:r w:rsidR="007A795A" w:rsidRPr="00111142">
              <w:t xml:space="preserve">Uproszczone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zdobywanie przez uczniów i słuchaczy uprawnień do wykonywania zawodu, w ramach którego realizują ksztacenie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w tym nauczycieli kształcenia ogólnego, zawodowego i instruktorów praktycznej 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CKZiU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r w:rsidRPr="00E06091">
              <w:rPr>
                <w:rFonts w:eastAsia="Times New Roman"/>
              </w:rPr>
              <w:t>CKZi</w:t>
            </w:r>
            <w:r>
              <w:rPr>
                <w:rFonts w:eastAsia="Times New Roman" w:cs="Times New Roman"/>
                <w:lang w:eastAsia="pl-PL"/>
              </w:rPr>
              <w:t xml:space="preserve">U </w:t>
            </w:r>
            <w:r w:rsidR="00BF79F6">
              <w:rPr>
                <w:rFonts w:eastAsia="Times New Roman" w:cs="Times New Roman"/>
                <w:lang w:eastAsia="pl-PL"/>
              </w:rPr>
              <w:t xml:space="preserve">dla określonej branzy/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lub</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w tym prowadzące kształcenie pomaturalne oraz kształcenie ustawiczne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Finansowanie zaliczkowe planowane, odbywa się na zasadach określonych w ustawie z dnia 27 sierpnia 2009 r. o finansach publicznych.</w:t>
            </w:r>
            <w:r w:rsidR="001B0ADA" w:rsidRPr="00111142">
              <w:t xml:space="preserve">Uproszczone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(CKZiU)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U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CKZiU </w:t>
            </w:r>
            <w:r w:rsidRPr="00111142">
              <w:rPr>
                <w:rFonts w:eastAsia="Times New Roman" w:cs="Arial"/>
                <w:szCs w:val="20"/>
              </w:rPr>
              <w:t xml:space="preserve">innych zespołów realizujących zadania zbieżne z zadaniami CKZiU </w:t>
            </w:r>
            <w:r w:rsidRPr="00111142">
              <w:rPr>
                <w:rFonts w:eastAsia="Times New Roman"/>
                <w:lang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rozszerzenie lub dostosowanie oferty edukacyjnej świadczonej przez szkoły i placówki systemu oświaty prowadzących kształcenie zawodowe wchodzące w skład CKZiU</w:t>
            </w:r>
            <w:r w:rsidRPr="00111142">
              <w:rPr>
                <w:rFonts w:eastAsia="Times New Roman" w:cs="Arial"/>
                <w:szCs w:val="20"/>
              </w:rPr>
              <w:t xml:space="preserve"> lub inne zespoły realizujące zadania zbieżne z zadaniami 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CKZiU </w:t>
            </w:r>
            <w:r w:rsidRPr="00111142">
              <w:rPr>
                <w:rFonts w:eastAsia="Times New Roman" w:cs="Arial"/>
                <w:szCs w:val="20"/>
              </w:rPr>
              <w:t>lub innych zespołów realizujących zadania zbieżne z zadaniami CKZiU</w:t>
            </w:r>
            <w:r w:rsidRPr="00111142">
              <w:rPr>
                <w:rFonts w:eastAsia="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CKZiU dla określonych branż lub inne zespoły realizujące zadania zbieżne z zadaniami CKZiU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r w:rsidRPr="00E06091">
              <w:rPr>
                <w:rFonts w:eastAsia="Times New Roman"/>
              </w:rPr>
              <w:t>SPInKA</w:t>
            </w:r>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5 910 000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Beneficjenci, na podstawie umowy o dofinansowanie projektu, będą zobowiązani do zapewnią funkcjonowanie utworzonych w ramach projektu CKZiU lub innych zespołów realizujących zadania zbieżne z zadaniami CKZiU,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8 600 000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cross-financingu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Finansowanie zaliczkowe planowane, odbywa się na zasadach określonych w ustawie z dnia 27 sierpnia 2009 r. o finansach publicznych.</w:t>
            </w:r>
            <w:r w:rsidR="00014393" w:rsidRPr="00014393">
              <w:rPr>
                <w:rFonts w:eastAsia="Times New Roman" w:cs="Times New Roman"/>
                <w:iCs/>
                <w:lang w:eastAsia="pl-PL"/>
              </w:rPr>
              <w:t xml:space="preserve">Uproszczone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930869" w:rsidP="0086043B">
      <w:pPr>
        <w:jc w:val="center"/>
      </w:pPr>
      <w:r>
        <w:rPr>
          <w:noProof/>
          <w:lang w:eastAsia="pl-PL"/>
        </w:rPr>
        <w:drawing>
          <wp:inline distT="0" distB="0" distL="0" distR="0">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nieodzownych dla realizacji nowego programu, jednakże z uwagi na nowy charakter koniecznych interwencji zostaną dokonane korekty priorytetyzacji</w:t>
            </w:r>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etatomiesięcy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ex-ante, bieżących, zewnętrznych, ex-post, konkluzywnych,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8DBF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8DBFB3" w16cid:durableId="23C4F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24" w:rsidRDefault="00FE7524" w:rsidP="00E432E1">
      <w:pPr>
        <w:spacing w:line="240" w:lineRule="auto"/>
      </w:pPr>
      <w:r>
        <w:separator/>
      </w:r>
    </w:p>
  </w:endnote>
  <w:endnote w:type="continuationSeparator" w:id="0">
    <w:p w:rsidR="00FE7524" w:rsidRDefault="00FE7524" w:rsidP="00E432E1">
      <w:pPr>
        <w:spacing w:line="240" w:lineRule="auto"/>
      </w:pPr>
      <w:r>
        <w:continuationSeparator/>
      </w:r>
    </w:p>
  </w:endnote>
  <w:endnote w:type="continuationNotice" w:id="1">
    <w:p w:rsidR="00FE7524" w:rsidRDefault="00FE75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ArialMT">
    <w:altName w:val="MS Gothic"/>
    <w:panose1 w:val="00000000000000000000"/>
    <w:charset w:val="00"/>
    <w:family w:val="swiss"/>
    <w:notTrueType/>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p w:rsidR="00FE7524" w:rsidRDefault="00FE752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D0296">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D0296">
      <w:rPr>
        <w:b/>
        <w:bCs/>
        <w:noProof/>
      </w:rPr>
      <w:t>7</w:t>
    </w:r>
    <w:r>
      <w:rPr>
        <w:b/>
        <w:bCs/>
        <w:sz w:val="24"/>
        <w:szCs w:val="24"/>
      </w:rPr>
      <w:fldChar w:fldCharType="end"/>
    </w:r>
  </w:p>
  <w:p w:rsidR="00FE7524" w:rsidRDefault="00FE752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D0296">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D0296">
      <w:rPr>
        <w:b/>
        <w:bCs/>
        <w:noProof/>
      </w:rPr>
      <w:t>45</w:t>
    </w:r>
    <w:r>
      <w:rPr>
        <w:b/>
        <w:bCs/>
        <w:sz w:val="24"/>
        <w:szCs w:val="24"/>
      </w:rPr>
      <w:fldChar w:fldCharType="end"/>
    </w:r>
  </w:p>
  <w:p w:rsidR="00FE7524" w:rsidRPr="00697E67" w:rsidRDefault="00FE7524">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9C05D7" w:rsidRDefault="00FE7524">
    <w:pPr>
      <w:pStyle w:val="Stopka"/>
      <w:jc w:val="right"/>
      <w:rPr>
        <w:rFonts w:ascii="Myriad Pro" w:hAnsi="Myriad Pro"/>
        <w:sz w:val="18"/>
        <w:szCs w:val="18"/>
      </w:rPr>
    </w:pPr>
    <w:r w:rsidRPr="009C05D7">
      <w:rPr>
        <w:rFonts w:ascii="Myriad Pro" w:hAnsi="Myriad Pro"/>
        <w:sz w:val="18"/>
        <w:szCs w:val="18"/>
      </w:rPr>
      <w:t xml:space="preserve">Strona </w:t>
    </w:r>
    <w:r w:rsidRPr="009C05D7">
      <w:rPr>
        <w:rFonts w:ascii="Myriad Pro" w:hAnsi="Myriad Pro"/>
        <w:b/>
        <w:bCs/>
        <w:sz w:val="18"/>
        <w:szCs w:val="18"/>
      </w:rPr>
      <w:fldChar w:fldCharType="begin"/>
    </w:r>
    <w:r w:rsidRPr="009C05D7">
      <w:rPr>
        <w:rFonts w:ascii="Myriad Pro" w:hAnsi="Myriad Pro"/>
        <w:b/>
        <w:bCs/>
        <w:sz w:val="18"/>
        <w:szCs w:val="18"/>
      </w:rPr>
      <w:instrText>PAGE</w:instrText>
    </w:r>
    <w:r w:rsidRPr="009C05D7">
      <w:rPr>
        <w:rFonts w:ascii="Myriad Pro" w:hAnsi="Myriad Pro"/>
        <w:b/>
        <w:bCs/>
        <w:sz w:val="18"/>
        <w:szCs w:val="18"/>
      </w:rPr>
      <w:fldChar w:fldCharType="separate"/>
    </w:r>
    <w:r w:rsidR="004D0296">
      <w:rPr>
        <w:rFonts w:ascii="Myriad Pro" w:hAnsi="Myriad Pro"/>
        <w:b/>
        <w:bCs/>
        <w:noProof/>
        <w:sz w:val="18"/>
        <w:szCs w:val="18"/>
      </w:rPr>
      <w:t>94</w:t>
    </w:r>
    <w:r w:rsidRPr="009C05D7">
      <w:rPr>
        <w:rFonts w:ascii="Myriad Pro" w:hAnsi="Myriad Pro"/>
        <w:b/>
        <w:bCs/>
        <w:sz w:val="18"/>
        <w:szCs w:val="18"/>
      </w:rPr>
      <w:fldChar w:fldCharType="end"/>
    </w:r>
    <w:r w:rsidRPr="009C05D7">
      <w:rPr>
        <w:rFonts w:ascii="Myriad Pro" w:hAnsi="Myriad Pro"/>
        <w:sz w:val="18"/>
        <w:szCs w:val="18"/>
      </w:rPr>
      <w:t xml:space="preserve"> z </w:t>
    </w:r>
    <w:r w:rsidRPr="009C05D7">
      <w:rPr>
        <w:rFonts w:ascii="Myriad Pro" w:hAnsi="Myriad Pro"/>
        <w:b/>
        <w:bCs/>
        <w:sz w:val="18"/>
        <w:szCs w:val="18"/>
      </w:rPr>
      <w:fldChar w:fldCharType="begin"/>
    </w:r>
    <w:r w:rsidRPr="009C05D7">
      <w:rPr>
        <w:rFonts w:ascii="Myriad Pro" w:hAnsi="Myriad Pro"/>
        <w:b/>
        <w:bCs/>
        <w:sz w:val="18"/>
        <w:szCs w:val="18"/>
      </w:rPr>
      <w:instrText>NUMPAGES</w:instrText>
    </w:r>
    <w:r w:rsidRPr="009C05D7">
      <w:rPr>
        <w:rFonts w:ascii="Myriad Pro" w:hAnsi="Myriad Pro"/>
        <w:b/>
        <w:bCs/>
        <w:sz w:val="18"/>
        <w:szCs w:val="18"/>
      </w:rPr>
      <w:fldChar w:fldCharType="separate"/>
    </w:r>
    <w:r w:rsidR="004D0296">
      <w:rPr>
        <w:rFonts w:ascii="Myriad Pro" w:hAnsi="Myriad Pro"/>
        <w:b/>
        <w:bCs/>
        <w:noProof/>
        <w:sz w:val="18"/>
        <w:szCs w:val="18"/>
      </w:rPr>
      <w:t>94</w:t>
    </w:r>
    <w:r w:rsidRPr="009C05D7">
      <w:rPr>
        <w:rFonts w:ascii="Myriad Pro" w:hAnsi="Myriad Pro"/>
        <w:b/>
        <w:bCs/>
        <w:sz w:val="18"/>
        <w:szCs w:val="18"/>
      </w:rPr>
      <w:fldChar w:fldCharType="end"/>
    </w:r>
  </w:p>
  <w:p w:rsidR="00FE7524" w:rsidRPr="009C05D7" w:rsidRDefault="00FE7524">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24" w:rsidRDefault="00FE7524" w:rsidP="00E432E1">
      <w:pPr>
        <w:spacing w:line="240" w:lineRule="auto"/>
      </w:pPr>
      <w:r>
        <w:separator/>
      </w:r>
    </w:p>
  </w:footnote>
  <w:footnote w:type="continuationSeparator" w:id="0">
    <w:p w:rsidR="00FE7524" w:rsidRDefault="00FE7524" w:rsidP="00E432E1">
      <w:pPr>
        <w:spacing w:line="240" w:lineRule="auto"/>
      </w:pPr>
      <w:r>
        <w:continuationSeparator/>
      </w:r>
    </w:p>
  </w:footnote>
  <w:footnote w:type="continuationNotice" w:id="1">
    <w:p w:rsidR="00FE7524" w:rsidRDefault="00FE7524">
      <w:pPr>
        <w:spacing w:line="240" w:lineRule="auto"/>
      </w:pPr>
    </w:p>
  </w:footnote>
  <w:footnote w:id="2">
    <w:p w:rsidR="00FE7524" w:rsidDel="00C15B75" w:rsidRDefault="00FE7524">
      <w:pPr>
        <w:pStyle w:val="Tekstprzypisudolnego"/>
        <w:rPr>
          <w:del w:id="7"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FE7524" w:rsidRDefault="00FE7524"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FE7524" w:rsidRDefault="00FE7524"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FE7524" w:rsidRPr="005A0113" w:rsidRDefault="00FE7524">
      <w:pPr>
        <w:pStyle w:val="Tekstprzypisudolnego"/>
      </w:pPr>
      <w:r w:rsidRPr="009C21B1">
        <w:rPr>
          <w:rStyle w:val="Odwoanieprzypisudolnego"/>
        </w:rPr>
        <w:footnoteRef/>
      </w:r>
      <w:r w:rsidRPr="009C21B1">
        <w:t xml:space="preserve"> Z ewentualnymmi późniejszymi zmianami.</w:t>
      </w:r>
    </w:p>
  </w:footnote>
  <w:footnote w:id="9">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FE7524" w:rsidRDefault="00FE7524">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FE7524" w:rsidRPr="007054D9" w:rsidRDefault="00FE7524">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FE7524" w:rsidRPr="007054D9" w:rsidRDefault="00FE7524"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FE7524" w:rsidRPr="007054D9" w:rsidRDefault="00FE7524">
      <w:pPr>
        <w:pStyle w:val="Tekstprzypisudolnego"/>
      </w:pPr>
    </w:p>
  </w:footnote>
  <w:footnote w:id="14">
    <w:p w:rsidR="00FE7524" w:rsidRDefault="00FE7524"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FE7524" w:rsidRDefault="00FE7524">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FE7524" w:rsidRDefault="00FE7524">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FE7524" w:rsidRDefault="00FE7524">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FE7524" w:rsidRDefault="00FE7524">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FE7524" w:rsidRDefault="00FE7524">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FE7524" w:rsidRPr="00F3528F" w:rsidRDefault="00FE7524"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FE7524" w:rsidRDefault="00FE7524"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FE7524" w:rsidRPr="00BB5B2D" w:rsidRDefault="00FE7524">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FE7524" w:rsidRPr="00BB5B2D" w:rsidRDefault="00FE7524" w:rsidP="000D5CDC">
      <w:pPr>
        <w:pStyle w:val="Tekstprzypisudolnego"/>
        <w:jc w:val="both"/>
        <w:rPr>
          <w:szCs w:val="16"/>
        </w:rPr>
      </w:pPr>
      <w:r w:rsidRPr="00BB5B2D">
        <w:rPr>
          <w:rStyle w:val="Odwoanieprzypisudolnego"/>
          <w:szCs w:val="16"/>
        </w:rPr>
        <w:footnoteRef/>
      </w:r>
      <w:r w:rsidRPr="00BB5B2D">
        <w:rPr>
          <w:szCs w:val="16"/>
        </w:rPr>
        <w:t>Dotyczy całościowych zaburzeń rozwoju. Choroby zaliczane do grupy całościowych zaburzeń rozwoju to: autyzm dziecięcy, zespół Aspergera, zespół Hallera, zespół Retta.</w:t>
      </w:r>
    </w:p>
  </w:footnote>
  <w:footnote w:id="24">
    <w:p w:rsidR="00FE7524" w:rsidRPr="000C2EB5" w:rsidRDefault="00FE7524">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FE7524" w:rsidRPr="000C2EB5" w:rsidRDefault="00FE7524">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FE7524" w:rsidRPr="00CC3BF6" w:rsidRDefault="00FE7524"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FE7524" w:rsidRDefault="00FE7524" w:rsidP="00270CA5">
      <w:pPr>
        <w:pStyle w:val="Tekstprzypisudolnego"/>
      </w:pPr>
      <w:r>
        <w:rPr>
          <w:rStyle w:val="Odwoanieprzypisudolnego"/>
        </w:rPr>
        <w:footnoteRef/>
      </w:r>
      <w:r>
        <w:t xml:space="preserve"> Zakres wsparcia jest zgodny z zakresem wsparcia wskazanym w 2 typie projektu.</w:t>
      </w:r>
    </w:p>
  </w:footnote>
  <w:footnote w:id="31">
    <w:p w:rsidR="00FE7524" w:rsidRDefault="00FE7524" w:rsidP="00270CA5">
      <w:pPr>
        <w:pStyle w:val="Tekstprzypisudolnego"/>
      </w:pPr>
      <w:r>
        <w:rPr>
          <w:rStyle w:val="Odwoanieprzypisudolnego"/>
        </w:rPr>
        <w:footnoteRef/>
      </w:r>
      <w:r>
        <w:t xml:space="preserve"> Zakres wsparcia jest zgodny z zakresem wsparcia wskazanym w 1 typie projektu.</w:t>
      </w:r>
    </w:p>
  </w:footnote>
  <w:footnote w:id="32">
    <w:p w:rsidR="00FE7524" w:rsidRDefault="00FE7524" w:rsidP="00270CA5">
      <w:pPr>
        <w:pStyle w:val="Tekstprzypisudolnego"/>
      </w:pPr>
      <w:r>
        <w:rPr>
          <w:rStyle w:val="Odwoanieprzypisudolnego"/>
        </w:rPr>
        <w:footnoteRef/>
      </w:r>
      <w:r>
        <w:t xml:space="preserve"> Zakres wsparcia jest zgodny z zakresem wsparcia wskazanym w 2 typie projektu.</w:t>
      </w:r>
    </w:p>
  </w:footnote>
  <w:footnote w:id="33">
    <w:p w:rsidR="00FE7524" w:rsidRPr="00CC3BF6" w:rsidRDefault="00FE7524"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FE7524" w:rsidRDefault="00FE7524">
      <w:pPr>
        <w:pStyle w:val="Tekstprzypisudolnego"/>
      </w:pPr>
      <w:r>
        <w:rPr>
          <w:rStyle w:val="Odwoanieprzypisudolnego"/>
        </w:rPr>
        <w:footnoteRef/>
      </w:r>
      <w:r>
        <w:t xml:space="preserve"> Zakres wsparcia jest zgodny z zakresem wsparcia wskazanym w 7 typie projektu.</w:t>
      </w:r>
    </w:p>
  </w:footnote>
  <w:footnote w:id="36">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FE7524" w:rsidRDefault="00FE7524">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12665D" w:rsidRDefault="00FE7524"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FE7524" w:rsidRDefault="00FE7524"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FE7524" w:rsidRPr="00FC446C" w:rsidRDefault="00FE7524"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FE7524" w:rsidRPr="006F07DD" w:rsidRDefault="00FE7524"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6F07DD" w:rsidRDefault="00FE7524"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8F3EFE" w:rsidRDefault="00FE7524"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E129E4" w:rsidRDefault="00FE7524"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FE7524" w:rsidRPr="00E129E4" w:rsidRDefault="00FE7524"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FE7524" w:rsidRPr="008F3EFE" w:rsidRDefault="00FE7524"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12665D" w:rsidRDefault="00FE7524"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2D49AA" w:rsidRDefault="00FE7524"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FE7524" w:rsidRPr="00520A3A" w:rsidRDefault="00FE7524"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DC6B7D" w:rsidRDefault="00FE7524"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DC6B7D" w:rsidRDefault="00FE7524"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3D5EF6" w:rsidRDefault="00FE7524"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FE7524" w:rsidRPr="006F07DD" w:rsidRDefault="00FE7524"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890D33" w:rsidRDefault="00FE7524" w:rsidP="00F376D9">
    <w:pPr>
      <w:pStyle w:val="Nagwek"/>
      <w:jc w:val="center"/>
    </w:pPr>
    <w:r w:rsidRPr="00890D33">
      <w:rPr>
        <w:rFonts w:ascii="MyriadPro-Bold" w:hAnsi="MyriadPro-Bold" w:cs="MyriadPro-Bold"/>
        <w:b/>
        <w:bCs/>
        <w:sz w:val="16"/>
        <w:szCs w:val="16"/>
      </w:rPr>
      <w:t>VI RYNEK PRACY</w:t>
    </w:r>
  </w:p>
  <w:p w:rsidR="00FE7524" w:rsidRPr="006F07DD" w:rsidRDefault="00FE7524"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DC6B7D" w:rsidRDefault="00FE7524"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7401E6" w:rsidRDefault="00FE7524" w:rsidP="007401E6">
    <w:pPr>
      <w:pStyle w:val="Nagwek"/>
      <w:jc w:val="center"/>
      <w:rPr>
        <w:rFonts w:ascii="Myriad Pro" w:hAnsi="Myriad Pro"/>
        <w:b/>
        <w:sz w:val="16"/>
        <w:szCs w:val="16"/>
      </w:rPr>
    </w:pPr>
    <w:r w:rsidRPr="007401E6">
      <w:rPr>
        <w:rFonts w:ascii="Myriad Pro" w:hAnsi="Myriad Pro"/>
        <w:b/>
        <w:sz w:val="16"/>
        <w:szCs w:val="16"/>
      </w:rPr>
      <w:t>VIII EDUKACJA</w:t>
    </w:r>
  </w:p>
  <w:p w:rsidR="00FE7524" w:rsidRPr="007401E6" w:rsidRDefault="00FE7524"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C53452" w:rsidRDefault="00FE7524" w:rsidP="0086043B">
    <w:pPr>
      <w:pStyle w:val="Nagwek"/>
      <w:jc w:val="center"/>
    </w:pPr>
    <w:r>
      <w:rPr>
        <w:rFonts w:ascii="MyriadPro-Bold" w:hAnsi="MyriadPro-Bold" w:cs="MyriadPro-Bold"/>
        <w:b/>
        <w:bCs/>
        <w:sz w:val="16"/>
        <w:szCs w:val="16"/>
      </w:rPr>
      <w:t xml:space="preserve">X POMOC TECHNICZNA </w:t>
    </w:r>
  </w:p>
  <w:p w:rsidR="00FE7524" w:rsidRPr="00E979EB" w:rsidRDefault="00FE7524"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5D4EBA" w:rsidRDefault="00FE7524"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890D33" w:rsidRDefault="00FE7524"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kubowska Martyna">
    <w15:presenceInfo w15:providerId="None" w15:userId="Jakubowska Martyna"/>
  </w15:person>
  <w15:person w15:author="Dorota Korenicka">
    <w15:presenceInfo w15:providerId="Windows Live" w15:userId="558ad69307a630c6"/>
  </w15:person>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1DE0"/>
    <w:rsid w:val="0000211A"/>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14B"/>
    <w:rsid w:val="00014254"/>
    <w:rsid w:val="00014393"/>
    <w:rsid w:val="00014D9C"/>
    <w:rsid w:val="000163CF"/>
    <w:rsid w:val="00016CEC"/>
    <w:rsid w:val="00016E5A"/>
    <w:rsid w:val="00017DBF"/>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1FB0"/>
    <w:rsid w:val="00042CF7"/>
    <w:rsid w:val="00042E93"/>
    <w:rsid w:val="00043048"/>
    <w:rsid w:val="000433A9"/>
    <w:rsid w:val="000437C9"/>
    <w:rsid w:val="00043D31"/>
    <w:rsid w:val="00043E48"/>
    <w:rsid w:val="00044009"/>
    <w:rsid w:val="00044076"/>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66A66"/>
    <w:rsid w:val="00070182"/>
    <w:rsid w:val="000703E7"/>
    <w:rsid w:val="00070DEC"/>
    <w:rsid w:val="00072C0A"/>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6709"/>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12DA"/>
    <w:rsid w:val="000A240C"/>
    <w:rsid w:val="000A365F"/>
    <w:rsid w:val="000A4577"/>
    <w:rsid w:val="000A4EB5"/>
    <w:rsid w:val="000A53FA"/>
    <w:rsid w:val="000A5A27"/>
    <w:rsid w:val="000A5BE3"/>
    <w:rsid w:val="000A5D30"/>
    <w:rsid w:val="000A64A4"/>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CE5"/>
    <w:rsid w:val="000E0FDA"/>
    <w:rsid w:val="000E25CE"/>
    <w:rsid w:val="000E2A5D"/>
    <w:rsid w:val="000E3DDE"/>
    <w:rsid w:val="000E3F0A"/>
    <w:rsid w:val="000E4834"/>
    <w:rsid w:val="000E487C"/>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60E"/>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97907"/>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67D"/>
    <w:rsid w:val="001F5BAE"/>
    <w:rsid w:val="001F5D19"/>
    <w:rsid w:val="001F5E6E"/>
    <w:rsid w:val="001F6E15"/>
    <w:rsid w:val="001F77DE"/>
    <w:rsid w:val="001F7A10"/>
    <w:rsid w:val="00200081"/>
    <w:rsid w:val="002038A6"/>
    <w:rsid w:val="00204D32"/>
    <w:rsid w:val="00204F0A"/>
    <w:rsid w:val="00205430"/>
    <w:rsid w:val="00206892"/>
    <w:rsid w:val="00207000"/>
    <w:rsid w:val="00210663"/>
    <w:rsid w:val="002108B7"/>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2EDE"/>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B86"/>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EAB"/>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A0C"/>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7C0"/>
    <w:rsid w:val="003A3E5C"/>
    <w:rsid w:val="003A4057"/>
    <w:rsid w:val="003A479D"/>
    <w:rsid w:val="003A4EEB"/>
    <w:rsid w:val="003A7079"/>
    <w:rsid w:val="003B0910"/>
    <w:rsid w:val="003B2126"/>
    <w:rsid w:val="003B2654"/>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35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0AB"/>
    <w:rsid w:val="003F6190"/>
    <w:rsid w:val="003F652F"/>
    <w:rsid w:val="003F72E6"/>
    <w:rsid w:val="003F7C04"/>
    <w:rsid w:val="003F7C4B"/>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96F"/>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372B4"/>
    <w:rsid w:val="004407F9"/>
    <w:rsid w:val="00440CE4"/>
    <w:rsid w:val="004424FA"/>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3659"/>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47B8"/>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296"/>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5DA0"/>
    <w:rsid w:val="00506738"/>
    <w:rsid w:val="00506C16"/>
    <w:rsid w:val="0051045A"/>
    <w:rsid w:val="005106FD"/>
    <w:rsid w:val="00511232"/>
    <w:rsid w:val="00512B7C"/>
    <w:rsid w:val="00512F02"/>
    <w:rsid w:val="005136C0"/>
    <w:rsid w:val="00514093"/>
    <w:rsid w:val="00514916"/>
    <w:rsid w:val="00515798"/>
    <w:rsid w:val="0051726C"/>
    <w:rsid w:val="005172F9"/>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69F"/>
    <w:rsid w:val="00553E97"/>
    <w:rsid w:val="00554A80"/>
    <w:rsid w:val="005556BD"/>
    <w:rsid w:val="0055598B"/>
    <w:rsid w:val="00555D15"/>
    <w:rsid w:val="00557551"/>
    <w:rsid w:val="00557D9E"/>
    <w:rsid w:val="00560B8A"/>
    <w:rsid w:val="005623B0"/>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953"/>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56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8F6"/>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10A8"/>
    <w:rsid w:val="00681147"/>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49F8"/>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0DA"/>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D80"/>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570B5"/>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1FD1"/>
    <w:rsid w:val="00793A0F"/>
    <w:rsid w:val="007940DE"/>
    <w:rsid w:val="00794619"/>
    <w:rsid w:val="00794BD4"/>
    <w:rsid w:val="00794CB8"/>
    <w:rsid w:val="0079504A"/>
    <w:rsid w:val="00795573"/>
    <w:rsid w:val="00795C92"/>
    <w:rsid w:val="00796708"/>
    <w:rsid w:val="007977A1"/>
    <w:rsid w:val="007979A9"/>
    <w:rsid w:val="00797DFE"/>
    <w:rsid w:val="007A0756"/>
    <w:rsid w:val="007A08ED"/>
    <w:rsid w:val="007A1AAE"/>
    <w:rsid w:val="007A23EC"/>
    <w:rsid w:val="007A37A2"/>
    <w:rsid w:val="007A3EFE"/>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688"/>
    <w:rsid w:val="007C0975"/>
    <w:rsid w:val="007C0A52"/>
    <w:rsid w:val="007C0AD4"/>
    <w:rsid w:val="007C11C1"/>
    <w:rsid w:val="007C1D55"/>
    <w:rsid w:val="007C33BF"/>
    <w:rsid w:val="007C3534"/>
    <w:rsid w:val="007C501A"/>
    <w:rsid w:val="007C51E8"/>
    <w:rsid w:val="007C5FE9"/>
    <w:rsid w:val="007C61FE"/>
    <w:rsid w:val="007C6E4C"/>
    <w:rsid w:val="007D0E52"/>
    <w:rsid w:val="007D10E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5F75"/>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E6A99"/>
    <w:rsid w:val="008F0660"/>
    <w:rsid w:val="008F0E27"/>
    <w:rsid w:val="008F112A"/>
    <w:rsid w:val="008F1426"/>
    <w:rsid w:val="008F1ACA"/>
    <w:rsid w:val="008F2255"/>
    <w:rsid w:val="008F3EFE"/>
    <w:rsid w:val="008F40CF"/>
    <w:rsid w:val="008F40F5"/>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55FA"/>
    <w:rsid w:val="009064A6"/>
    <w:rsid w:val="0090687D"/>
    <w:rsid w:val="0090742C"/>
    <w:rsid w:val="00907624"/>
    <w:rsid w:val="00907E28"/>
    <w:rsid w:val="00907F5C"/>
    <w:rsid w:val="009102E6"/>
    <w:rsid w:val="00911FC1"/>
    <w:rsid w:val="0091290B"/>
    <w:rsid w:val="00913627"/>
    <w:rsid w:val="009138FF"/>
    <w:rsid w:val="00913D1F"/>
    <w:rsid w:val="00913F12"/>
    <w:rsid w:val="009140C3"/>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6774"/>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679"/>
    <w:rsid w:val="009A78B5"/>
    <w:rsid w:val="009B02ED"/>
    <w:rsid w:val="009B09C9"/>
    <w:rsid w:val="009B0DE9"/>
    <w:rsid w:val="009B1649"/>
    <w:rsid w:val="009B1676"/>
    <w:rsid w:val="009B23E3"/>
    <w:rsid w:val="009B301C"/>
    <w:rsid w:val="009B319F"/>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EC1"/>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778CE"/>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0BAE"/>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AB5"/>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B7E82"/>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2A0"/>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3F9C"/>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BE5"/>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3FBC"/>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466"/>
    <w:rsid w:val="00CC6588"/>
    <w:rsid w:val="00CC71F0"/>
    <w:rsid w:val="00CC77E9"/>
    <w:rsid w:val="00CC7B04"/>
    <w:rsid w:val="00CD213C"/>
    <w:rsid w:val="00CD233E"/>
    <w:rsid w:val="00CD256C"/>
    <w:rsid w:val="00CD2B0E"/>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0615"/>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A4B"/>
    <w:rsid w:val="00D66B6A"/>
    <w:rsid w:val="00D6712A"/>
    <w:rsid w:val="00D7135E"/>
    <w:rsid w:val="00D721B8"/>
    <w:rsid w:val="00D72AF3"/>
    <w:rsid w:val="00D73DC6"/>
    <w:rsid w:val="00D73EC4"/>
    <w:rsid w:val="00D75772"/>
    <w:rsid w:val="00D75939"/>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28D"/>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325"/>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0DC"/>
    <w:rsid w:val="00DE3289"/>
    <w:rsid w:val="00DE34D6"/>
    <w:rsid w:val="00DE4151"/>
    <w:rsid w:val="00DE5D7D"/>
    <w:rsid w:val="00DE617A"/>
    <w:rsid w:val="00DE6470"/>
    <w:rsid w:val="00DE6DBA"/>
    <w:rsid w:val="00DF0700"/>
    <w:rsid w:val="00DF08B4"/>
    <w:rsid w:val="00DF0CEB"/>
    <w:rsid w:val="00DF0E28"/>
    <w:rsid w:val="00DF179A"/>
    <w:rsid w:val="00DF19B4"/>
    <w:rsid w:val="00DF2641"/>
    <w:rsid w:val="00DF2F72"/>
    <w:rsid w:val="00DF345C"/>
    <w:rsid w:val="00DF3BE4"/>
    <w:rsid w:val="00DF471E"/>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1E4"/>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B8"/>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3614"/>
    <w:rsid w:val="00EB4827"/>
    <w:rsid w:val="00EB4A04"/>
    <w:rsid w:val="00EB56D9"/>
    <w:rsid w:val="00EB5845"/>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1BB8"/>
    <w:rsid w:val="00ED234A"/>
    <w:rsid w:val="00ED29E5"/>
    <w:rsid w:val="00ED2FDF"/>
    <w:rsid w:val="00ED380C"/>
    <w:rsid w:val="00ED3970"/>
    <w:rsid w:val="00ED39B5"/>
    <w:rsid w:val="00ED49B7"/>
    <w:rsid w:val="00ED6E8D"/>
    <w:rsid w:val="00ED7D4C"/>
    <w:rsid w:val="00EE1299"/>
    <w:rsid w:val="00EE2788"/>
    <w:rsid w:val="00EE3751"/>
    <w:rsid w:val="00EE4058"/>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3E"/>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37FA"/>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24"/>
    <w:rsid w:val="00FE7581"/>
    <w:rsid w:val="00FE7668"/>
    <w:rsid w:val="00FE7D22"/>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61" Type="http://schemas.microsoft.com/office/2016/09/relationships/commentsIds" Target="commentsIds.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commentsExtended" Target="commentsExtended.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D929-4C5D-4EC4-BD85-E78423030665}">
  <ds:schemaRefs>
    <ds:schemaRef ds:uri="http://schemas.openxmlformats.org/officeDocument/2006/bibliography"/>
  </ds:schemaRefs>
</ds:datastoreItem>
</file>

<file path=customXml/itemProps2.xml><?xml version="1.0" encoding="utf-8"?>
<ds:datastoreItem xmlns:ds="http://schemas.openxmlformats.org/officeDocument/2006/customXml" ds:itemID="{70CDFC8F-872A-4A38-9512-34D3CE40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57501</Words>
  <Characters>345011</Characters>
  <Application>Microsoft Office Word</Application>
  <DocSecurity>0</DocSecurity>
  <Lines>2875</Lines>
  <Paragraphs>803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401709</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6</cp:revision>
  <cp:lastPrinted>2020-07-22T08:51:00Z</cp:lastPrinted>
  <dcterms:created xsi:type="dcterms:W3CDTF">2021-02-22T08:47:00Z</dcterms:created>
  <dcterms:modified xsi:type="dcterms:W3CDTF">2021-03-11T10:18:00Z</dcterms:modified>
</cp:coreProperties>
</file>